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121915C8" w:rsidR="00B96854" w:rsidRPr="00F566BF" w:rsidRDefault="00AE330B" w:rsidP="00B96854">
      <w:pPr>
        <w:pStyle w:val="BodyTextIndent"/>
        <w:spacing w:line="240" w:lineRule="auto"/>
        <w:jc w:val="center"/>
        <w:rPr>
          <w:rFonts w:ascii="GHEA Grapalat" w:hAnsi="GHEA Grapalat"/>
          <w:i w:val="0"/>
          <w:lang w:val="af-ZA"/>
        </w:rPr>
      </w:pPr>
      <w:r>
        <w:rPr>
          <w:rFonts w:ascii="GHEA Grapalat" w:hAnsi="GHEA Grapalat"/>
          <w:i w:val="0"/>
          <w:lang w:val="af-ZA"/>
        </w:rPr>
        <w:t>ԲԱՑ</w:t>
      </w:r>
      <w:r w:rsidR="00513CB2">
        <w:rPr>
          <w:rFonts w:ascii="GHEA Grapalat" w:hAnsi="GHEA Grapalat"/>
          <w:i w:val="0"/>
          <w:lang w:val="af-ZA"/>
        </w:rPr>
        <w:t xml:space="preserve">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4A3E4EF3"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202</w:t>
      </w:r>
      <w:r w:rsidR="000F3BAC">
        <w:rPr>
          <w:rFonts w:ascii="GHEA Grapalat" w:hAnsi="GHEA Grapalat"/>
          <w:i w:val="0"/>
          <w:lang w:val="af-ZA"/>
        </w:rPr>
        <w:t>6</w:t>
      </w:r>
      <w:r>
        <w:rPr>
          <w:rFonts w:ascii="GHEA Grapalat" w:hAnsi="GHEA Grapalat"/>
          <w:i w:val="0"/>
          <w:lang w:val="af-ZA"/>
        </w:rPr>
        <w:t xml:space="preserve"> թվականի </w:t>
      </w:r>
      <w:r w:rsidR="000F3BAC">
        <w:rPr>
          <w:rFonts w:ascii="GHEA Grapalat" w:hAnsi="GHEA Grapalat"/>
          <w:i w:val="0"/>
          <w:lang w:val="hy-AM"/>
        </w:rPr>
        <w:t>փետրվարի</w:t>
      </w:r>
      <w:r w:rsidR="00BF6FDA">
        <w:rPr>
          <w:rFonts w:ascii="GHEA Grapalat" w:hAnsi="GHEA Grapalat"/>
          <w:i w:val="0"/>
          <w:lang w:val="hy-AM"/>
        </w:rPr>
        <w:t xml:space="preserve"> </w:t>
      </w:r>
      <w:r w:rsidR="00B4085A">
        <w:rPr>
          <w:rFonts w:ascii="GHEA Grapalat" w:hAnsi="GHEA Grapalat"/>
          <w:i w:val="0"/>
          <w:lang w:val="hy-AM"/>
        </w:rPr>
        <w:t>25</w:t>
      </w:r>
      <w:r w:rsidRPr="00682035">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4B2B18">
        <w:rPr>
          <w:rFonts w:ascii="GHEA Grapalat" w:hAnsi="GHEA Grapalat"/>
          <w:i w:val="0"/>
          <w:lang w:val="af-ZA"/>
        </w:rPr>
        <w:t>2</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2554C558"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A61552">
        <w:rPr>
          <w:rFonts w:ascii="GHEA Grapalat" w:hAnsi="GHEA Grapalat"/>
          <w:b/>
          <w:i w:val="0"/>
          <w:lang w:val="af-ZA"/>
        </w:rPr>
        <w:t>ԵՔ-ԲՄԽԾՁԲ-26/36</w:t>
      </w:r>
    </w:p>
    <w:p w14:paraId="57B3D481" w14:textId="77777777" w:rsidR="0093355B" w:rsidRDefault="0093355B" w:rsidP="00B96854">
      <w:pPr>
        <w:pStyle w:val="BodyTextIndent"/>
        <w:spacing w:line="240" w:lineRule="auto"/>
        <w:jc w:val="center"/>
        <w:rPr>
          <w:rFonts w:ascii="GHEA Grapalat" w:hAnsi="GHEA Grapalat"/>
          <w:b/>
          <w:i w:val="0"/>
          <w:lang w:val="af-ZA"/>
        </w:rPr>
      </w:pP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5059F5B5"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00A61552">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AE330B">
        <w:rPr>
          <w:rFonts w:ascii="GHEA Grapalat" w:hAnsi="GHEA Grapalat"/>
          <w:i w:val="0"/>
          <w:lang w:val="hy-AM"/>
        </w:rPr>
        <w:t>բաց</w:t>
      </w:r>
      <w:r>
        <w:rPr>
          <w:rFonts w:ascii="GHEA Grapalat" w:hAnsi="GHEA Grapalat"/>
          <w:i w:val="0"/>
          <w:lang w:val="hy-AM"/>
        </w:rPr>
        <w:t xml:space="preserve">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2C1269E4"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A61552">
        <w:rPr>
          <w:rFonts w:ascii="GHEA Grapalat" w:hAnsi="GHEA Grapalat" w:cs="Sylfaen"/>
          <w:b/>
          <w:i w:val="0"/>
          <w:szCs w:val="24"/>
          <w:lang w:val="hy-AM"/>
        </w:rPr>
        <w:t xml:space="preserve">Երևան քաղաքի Շենգավիթ վարչական շրջանի թիվ 143 մանկապարտեզի բակի բարեկարգման աշխատանքների </w:t>
      </w:r>
      <w:r w:rsidR="00440ABA">
        <w:rPr>
          <w:rFonts w:ascii="GHEA Grapalat" w:hAnsi="GHEA Grapalat" w:cs="Sylfaen"/>
          <w:b/>
          <w:i w:val="0"/>
          <w:szCs w:val="24"/>
          <w:lang w:val="hy-AM"/>
        </w:rPr>
        <w:t xml:space="preserve"> </w:t>
      </w:r>
      <w:r w:rsidR="000F3BAC" w:rsidRPr="000F3BAC">
        <w:rPr>
          <w:rFonts w:ascii="GHEA Grapalat" w:hAnsi="GHEA Grapalat" w:cs="Sylfaen"/>
          <w:b/>
          <w:i w:val="0"/>
          <w:szCs w:val="24"/>
          <w:lang w:val="hy-AM"/>
        </w:rPr>
        <w:t xml:space="preserve">որակի տեխնիկական հսկողության խորհրդատվական ծառայությունների </w:t>
      </w:r>
      <w:r w:rsidR="000F3BAC">
        <w:rPr>
          <w:rFonts w:ascii="GHEA Grapalat" w:hAnsi="GHEA Grapalat" w:cs="Sylfaen"/>
          <w:b/>
          <w:i w:val="0"/>
          <w:szCs w:val="24"/>
          <w:lang w:val="hy-AM"/>
        </w:rPr>
        <w:t xml:space="preserve">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0191AA80"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00A61552">
        <w:rPr>
          <w:rFonts w:ascii="GHEA Grapalat" w:hAnsi="GHEA Grapalat"/>
          <w:b/>
          <w:i w:val="0"/>
          <w:lang w:val="hy-AM"/>
        </w:rPr>
        <w:t>2026 թվականի մարտի 30</w:t>
      </w:r>
      <w:r w:rsidR="00683A71">
        <w:rPr>
          <w:rFonts w:ascii="GHEA Grapalat" w:hAnsi="GHEA Grapalat"/>
          <w:b/>
          <w:i w:val="0"/>
          <w:lang w:val="hy-AM"/>
        </w:rPr>
        <w:t xml:space="preserve">-ը, ժամը </w:t>
      </w:r>
      <w:r w:rsidR="00440ABA">
        <w:rPr>
          <w:rFonts w:ascii="GHEA Grapalat" w:hAnsi="GHEA Grapalat"/>
          <w:b/>
          <w:i w:val="0"/>
          <w:lang w:val="hy-AM"/>
        </w:rPr>
        <w:t>0</w:t>
      </w:r>
      <w:r w:rsidR="00683A71">
        <w:rPr>
          <w:rFonts w:ascii="GHEA Grapalat" w:hAnsi="GHEA Grapalat"/>
          <w:b/>
          <w:i w:val="0"/>
          <w:lang w:val="hy-AM"/>
        </w:rPr>
        <w:t>9:00</w:t>
      </w:r>
      <w:r w:rsidRPr="00980E82">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4B9AB02D"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sidR="00A61552">
        <w:rPr>
          <w:rFonts w:ascii="GHEA Grapalat" w:hAnsi="GHEA Grapalat"/>
          <w:b/>
          <w:i w:val="0"/>
          <w:lang w:val="hy-AM"/>
        </w:rPr>
        <w:t>2026 թվականի մարտի 30</w:t>
      </w:r>
      <w:r w:rsidR="00C725B8">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440ABA">
        <w:rPr>
          <w:rFonts w:ascii="GHEA Grapalat" w:hAnsi="GHEA Grapalat"/>
          <w:b/>
          <w:i w:val="0"/>
          <w:lang w:val="af-ZA"/>
        </w:rPr>
        <w:t>0</w:t>
      </w:r>
      <w:r w:rsidR="00980E82">
        <w:rPr>
          <w:rFonts w:ascii="GHEA Grapalat" w:hAnsi="GHEA Grapalat"/>
          <w:b/>
          <w:i w:val="0"/>
          <w:lang w:val="af-ZA"/>
        </w:rPr>
        <w:t>9:00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4908B23" w14:textId="172EEC51" w:rsidR="00B96854" w:rsidRPr="00F566BF" w:rsidRDefault="00B96854" w:rsidP="00440ABA">
      <w:pPr>
        <w:pStyle w:val="BodyTextIndent"/>
        <w:spacing w:line="240" w:lineRule="auto"/>
        <w:rPr>
          <w:rFonts w:ascii="GHEA Grapalat" w:hAnsi="GHEA Grapalat"/>
          <w:i w:val="0"/>
          <w:lang w:val="af-ZA"/>
        </w:rPr>
      </w:pPr>
      <w:r w:rsidRPr="00F566BF">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440ABA" w:rsidRPr="00A65AD8">
        <w:rPr>
          <w:rFonts w:ascii="GHEA Grapalat" w:hAnsi="GHEA Grapalat"/>
          <w:i w:val="0"/>
          <w:lang w:val="af-ZA"/>
        </w:rPr>
        <w:t>`</w:t>
      </w:r>
      <w:r w:rsidR="00440ABA" w:rsidRPr="00A65AD8">
        <w:rPr>
          <w:rFonts w:ascii="GHEA Grapalat" w:hAnsi="GHEA Grapalat"/>
          <w:i w:val="0"/>
          <w:lang w:val="hy-AM"/>
        </w:rPr>
        <w:t xml:space="preserve"> </w:t>
      </w:r>
      <w:r w:rsidR="00440ABA" w:rsidRPr="00A65AD8">
        <w:rPr>
          <w:rFonts w:ascii="GHEA Grapalat" w:hAnsi="GHEA Grapalat" w:cs="Sylfaen"/>
          <w:i w:val="0"/>
          <w:lang w:val="hy-AM"/>
        </w:rPr>
        <w:t>Է. Սիմոնյանին:</w:t>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705A5D4F" w14:textId="77777777" w:rsidR="00440ABA" w:rsidRPr="00A65AD8" w:rsidRDefault="00440ABA" w:rsidP="00440ABA">
      <w:pPr>
        <w:pStyle w:val="BodyTextIndent"/>
        <w:spacing w:line="240" w:lineRule="auto"/>
        <w:rPr>
          <w:rFonts w:ascii="GHEA Grapalat" w:hAnsi="GHEA Grapalat"/>
          <w:i w:val="0"/>
          <w:lang w:val="hy-AM"/>
        </w:rPr>
      </w:pPr>
      <w:r w:rsidRPr="00A65AD8">
        <w:rPr>
          <w:rFonts w:ascii="GHEA Grapalat" w:hAnsi="GHEA Grapalat" w:cs="Sylfaen"/>
          <w:b/>
          <w:i w:val="0"/>
          <w:lang w:val="af-ZA"/>
        </w:rPr>
        <w:t>Հեռախոս</w:t>
      </w:r>
      <w:r w:rsidRPr="00A65AD8">
        <w:rPr>
          <w:rFonts w:ascii="GHEA Grapalat" w:hAnsi="GHEA Grapalat"/>
          <w:b/>
          <w:i w:val="0"/>
          <w:lang w:val="af-ZA"/>
        </w:rPr>
        <w:t>`</w:t>
      </w:r>
      <w:r w:rsidRPr="00A65AD8">
        <w:rPr>
          <w:rFonts w:ascii="GHEA Grapalat" w:hAnsi="GHEA Grapalat"/>
          <w:i w:val="0"/>
          <w:lang w:val="af-ZA"/>
        </w:rPr>
        <w:t xml:space="preserve"> </w:t>
      </w:r>
      <w:r w:rsidRPr="00A65AD8">
        <w:rPr>
          <w:rFonts w:ascii="GHEA Grapalat" w:hAnsi="GHEA Grapalat"/>
          <w:i w:val="0"/>
          <w:lang w:val="hy-AM"/>
        </w:rPr>
        <w:t>011514216</w:t>
      </w:r>
      <w:r w:rsidRPr="00A65AD8">
        <w:rPr>
          <w:rFonts w:ascii="GHEA Grapalat" w:hAnsi="GHEA Grapalat" w:cs="Tahoma"/>
          <w:i w:val="0"/>
          <w:lang w:val="af-ZA"/>
        </w:rPr>
        <w:t>։</w:t>
      </w:r>
    </w:p>
    <w:p w14:paraId="55BA8B72" w14:textId="77777777" w:rsidR="00440ABA" w:rsidRPr="00A65AD8" w:rsidRDefault="00440ABA" w:rsidP="00440ABA">
      <w:pPr>
        <w:pStyle w:val="BodyTextIndent"/>
        <w:spacing w:line="240" w:lineRule="auto"/>
        <w:rPr>
          <w:rFonts w:ascii="GHEA Grapalat" w:hAnsi="GHEA Grapalat"/>
          <w:lang w:val="hy-AM"/>
        </w:rPr>
      </w:pPr>
      <w:r w:rsidRPr="00A65AD8">
        <w:rPr>
          <w:rFonts w:ascii="GHEA Grapalat" w:hAnsi="GHEA Grapalat"/>
          <w:b/>
          <w:i w:val="0"/>
          <w:lang w:val="af-ZA"/>
        </w:rPr>
        <w:t xml:space="preserve"> </w:t>
      </w:r>
      <w:r w:rsidRPr="00A65AD8">
        <w:rPr>
          <w:rFonts w:ascii="GHEA Grapalat" w:hAnsi="GHEA Grapalat" w:cs="Sylfaen"/>
          <w:b/>
          <w:i w:val="0"/>
          <w:lang w:val="af-ZA"/>
        </w:rPr>
        <w:t>Էլ</w:t>
      </w:r>
      <w:r w:rsidRPr="00A65AD8">
        <w:rPr>
          <w:rFonts w:ascii="GHEA Grapalat" w:hAnsi="GHEA Grapalat"/>
          <w:b/>
          <w:i w:val="0"/>
          <w:lang w:val="af-ZA"/>
        </w:rPr>
        <w:t>.</w:t>
      </w:r>
      <w:r w:rsidRPr="00A65AD8">
        <w:rPr>
          <w:rFonts w:ascii="GHEA Grapalat" w:hAnsi="GHEA Grapalat" w:cs="Sylfaen"/>
          <w:b/>
          <w:i w:val="0"/>
          <w:lang w:val="af-ZA"/>
        </w:rPr>
        <w:t>փոստ</w:t>
      </w:r>
      <w:r w:rsidRPr="00A65AD8">
        <w:rPr>
          <w:rFonts w:ascii="GHEA Grapalat" w:hAnsi="GHEA Grapalat"/>
          <w:b/>
          <w:i w:val="0"/>
          <w:lang w:val="af-ZA"/>
        </w:rPr>
        <w:t>`</w:t>
      </w:r>
      <w:r w:rsidRPr="00A65AD8">
        <w:rPr>
          <w:rFonts w:ascii="GHEA Grapalat" w:hAnsi="GHEA Grapalat"/>
          <w:i w:val="0"/>
          <w:lang w:val="hy-AM"/>
        </w:rPr>
        <w:t xml:space="preserve"> </w:t>
      </w:r>
      <w:r w:rsidRPr="00A65AD8">
        <w:rPr>
          <w:rFonts w:ascii="GHEA Grapalat" w:hAnsi="GHEA Grapalat"/>
          <w:b/>
          <w:bCs/>
          <w:lang w:val="af-ZA"/>
        </w:rPr>
        <w:t>edita.simonyan@yerevan</w:t>
      </w:r>
    </w:p>
    <w:p w14:paraId="7084760B" w14:textId="77777777" w:rsidR="00440ABA" w:rsidRPr="00A65AD8" w:rsidRDefault="00440ABA" w:rsidP="00440ABA">
      <w:pPr>
        <w:pStyle w:val="BodyTextIndent"/>
        <w:spacing w:line="240" w:lineRule="auto"/>
        <w:rPr>
          <w:rFonts w:ascii="GHEA Grapalat" w:hAnsi="GHEA Grapalat"/>
          <w:b/>
          <w:i w:val="0"/>
          <w:lang w:val="af-ZA"/>
        </w:rPr>
      </w:pPr>
      <w:r w:rsidRPr="00A65AD8">
        <w:rPr>
          <w:rFonts w:ascii="GHEA Grapalat" w:hAnsi="GHEA Grapalat" w:cs="Sylfaen"/>
          <w:b/>
          <w:i w:val="0"/>
          <w:lang w:val="af-ZA"/>
        </w:rPr>
        <w:t>Պատվիրատու</w:t>
      </w:r>
      <w:r w:rsidRPr="00A65AD8">
        <w:rPr>
          <w:rFonts w:ascii="GHEA Grapalat" w:hAnsi="GHEA Grapalat"/>
          <w:b/>
          <w:i w:val="0"/>
          <w:lang w:val="af-ZA"/>
        </w:rPr>
        <w:t>`</w:t>
      </w:r>
      <w:r w:rsidRPr="00A65AD8">
        <w:rPr>
          <w:rFonts w:ascii="GHEA Grapalat" w:hAnsi="GHEA Grapalat"/>
          <w:b/>
          <w:i w:val="0"/>
          <w:lang w:val="hy-AM"/>
        </w:rPr>
        <w:t xml:space="preserve"> </w:t>
      </w:r>
      <w:r w:rsidRPr="00A65AD8">
        <w:rPr>
          <w:rFonts w:ascii="GHEA Grapalat" w:hAnsi="GHEA Grapalat" w:cs="Sylfaen"/>
          <w:b/>
          <w:i w:val="0"/>
          <w:lang w:val="hy-AM"/>
        </w:rPr>
        <w:t>Երևանի</w:t>
      </w:r>
      <w:r w:rsidRPr="00A65AD8">
        <w:rPr>
          <w:rFonts w:ascii="GHEA Grapalat" w:hAnsi="GHEA Grapalat"/>
          <w:b/>
          <w:i w:val="0"/>
          <w:lang w:val="hy-AM"/>
        </w:rPr>
        <w:t xml:space="preserve"> </w:t>
      </w:r>
      <w:r w:rsidRPr="00A65AD8">
        <w:rPr>
          <w:rFonts w:ascii="GHEA Grapalat" w:hAnsi="GHEA Grapalat" w:cs="Sylfaen"/>
          <w:b/>
          <w:i w:val="0"/>
          <w:lang w:val="hy-AM"/>
        </w:rPr>
        <w:t>քաղաքապետարան</w:t>
      </w:r>
      <w:r w:rsidRPr="00A65AD8">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64998B52" w:rsidR="00096865" w:rsidRPr="00A61552" w:rsidRDefault="003A2FEF" w:rsidP="003A2FEF">
      <w:pPr>
        <w:pStyle w:val="BodyText"/>
        <w:ind w:right="-7"/>
        <w:jc w:val="center"/>
        <w:rPr>
          <w:rFonts w:ascii="GHEA Grapalat" w:hAnsi="GHEA Grapalat" w:cs="Sylfaen"/>
          <w:lang w:val="hy-AM"/>
        </w:rPr>
      </w:pPr>
      <w:r>
        <w:rPr>
          <w:rFonts w:ascii="GHEA Grapalat" w:hAnsi="GHEA Grapalat" w:cs="Sylfaen"/>
          <w:lang w:val="hy-AM"/>
        </w:rPr>
        <w:t xml:space="preserve">ԵՐԵՎԱՆԻ </w:t>
      </w:r>
      <w:r w:rsidR="00A61552">
        <w:rPr>
          <w:rFonts w:ascii="GHEA Grapalat" w:hAnsi="GHEA Grapalat" w:cs="Sylfaen"/>
          <w:lang w:val="hy-AM"/>
        </w:rPr>
        <w:t>ՔԱՂԱՔԱՊԵՏԱՐԱՆ</w:t>
      </w:r>
      <w:r w:rsidR="00A61552" w:rsidRPr="00F566BF">
        <w:rPr>
          <w:rFonts w:ascii="GHEA Grapalat" w:hAnsi="GHEA Grapalat" w:cs="Sylfaen"/>
        </w:rPr>
        <w:t>Ի</w:t>
      </w:r>
      <w:r w:rsidR="00A61552" w:rsidRPr="00F566BF">
        <w:rPr>
          <w:rFonts w:ascii="GHEA Grapalat" w:hAnsi="GHEA Grapalat" w:cs="Sylfaen"/>
          <w:lang w:val="af-ZA"/>
        </w:rPr>
        <w:t xml:space="preserve"> </w:t>
      </w:r>
      <w:r w:rsidR="00A61552" w:rsidRPr="00F566BF">
        <w:rPr>
          <w:rFonts w:ascii="GHEA Grapalat" w:hAnsi="GHEA Grapalat" w:cs="Sylfaen"/>
        </w:rPr>
        <w:t>ԿԱՐԻՔՆԵՐԻ</w:t>
      </w:r>
      <w:r w:rsidR="00A61552" w:rsidRPr="00F566BF">
        <w:rPr>
          <w:rFonts w:ascii="GHEA Grapalat" w:hAnsi="GHEA Grapalat" w:cs="Times Armenian"/>
          <w:lang w:val="af-ZA"/>
        </w:rPr>
        <w:t xml:space="preserve"> </w:t>
      </w:r>
      <w:r w:rsidR="00A61552" w:rsidRPr="00F566BF">
        <w:rPr>
          <w:rFonts w:ascii="GHEA Grapalat" w:hAnsi="GHEA Grapalat" w:cs="Sylfaen"/>
        </w:rPr>
        <w:t>ՀԱՄԱՐ</w:t>
      </w:r>
      <w:r w:rsidR="00A61552">
        <w:rPr>
          <w:rFonts w:ascii="GHEA Grapalat" w:hAnsi="GHEA Grapalat" w:cs="Sylfaen"/>
          <w:lang w:val="hy-AM"/>
        </w:rPr>
        <w:t xml:space="preserve">` </w:t>
      </w:r>
      <w:r w:rsidR="00A61552" w:rsidRPr="00A61552">
        <w:rPr>
          <w:rFonts w:ascii="GHEA Grapalat" w:hAnsi="GHEA Grapalat" w:cs="Sylfaen"/>
          <w:lang w:val="hy-AM"/>
        </w:rPr>
        <w:t xml:space="preserve">ԵՐևԱՆ ՔԱՂԱՔԻ ՇԵՆԳԱՎԻԹ ՎԱՐՉԱԿԱՆ ՇՐՋԱՆԻ ԹԻՎ 143 ՄԱՆԿԱՊԱՐՏԵԶԻ ԲԱԿԻ ԲԱՐԵԿԱՐԳՄԱՆ ԱՇԽԱՏԱՆՔՆԵՐԻ   ՈՐԱԿԻ ՏԵԽՆԻԿԱԿԱՆ ՀՍԿՈՂՈՒԹՅԱՆ ԽՈՐՀՐԴԱՏՎԱԿԱՆ ԾԱՌԱՅՈՒԹՅՈՒՆՆԵՐԻ  </w:t>
      </w:r>
      <w:r w:rsidRPr="009E3B64">
        <w:rPr>
          <w:rFonts w:ascii="GHEA Grapalat" w:hAnsi="GHEA Grapalat" w:cs="Sylfaen"/>
          <w:lang w:val="hy-AM"/>
        </w:rPr>
        <w:t>ՁԵՌՔԲԵՐՄԱՆ</w:t>
      </w:r>
      <w:r w:rsidRPr="00A61552">
        <w:rPr>
          <w:rFonts w:ascii="GHEA Grapalat" w:hAnsi="GHEA Grapalat" w:cs="Sylfaen"/>
          <w:lang w:val="hy-AM"/>
        </w:rPr>
        <w:t xml:space="preserve"> ՆՊԱՏԱԿՈՎ  ՀԱՅՏԱՐԱՐՎԱԾ  </w:t>
      </w:r>
      <w:r w:rsidR="00AE330B" w:rsidRPr="00A61552">
        <w:rPr>
          <w:rFonts w:ascii="GHEA Grapalat" w:hAnsi="GHEA Grapalat" w:cs="Sylfaen"/>
          <w:lang w:val="hy-AM"/>
        </w:rPr>
        <w:t>ԲԱՑ</w:t>
      </w:r>
      <w:r w:rsidR="00513CB2" w:rsidRPr="00A61552">
        <w:rPr>
          <w:rFonts w:ascii="GHEA Grapalat" w:hAnsi="GHEA Grapalat" w:cs="Sylfaen"/>
          <w:lang w:val="hy-AM"/>
        </w:rPr>
        <w:t xml:space="preserve"> ՄՐՑՈՒՅԹ</w:t>
      </w:r>
      <w:r w:rsidRPr="00A61552">
        <w:rPr>
          <w:rFonts w:ascii="GHEA Grapalat" w:hAnsi="GHEA Grapalat" w:cs="Sylfaen"/>
          <w:lang w:val="hy-AM"/>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A61552">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6A5823">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6F660D4C"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00A61552" w:rsidRPr="00667E58">
        <w:rPr>
          <w:rFonts w:ascii="GHEA Grapalat" w:hAnsi="GHEA Grapalat"/>
          <w:b/>
          <w:sz w:val="20"/>
          <w:szCs w:val="20"/>
          <w:lang w:val="af-ZA"/>
        </w:rPr>
        <w:t xml:space="preserve">` </w:t>
      </w:r>
      <w:r w:rsidR="00A61552">
        <w:rPr>
          <w:rFonts w:ascii="GHEA Grapalat" w:hAnsi="GHEA Grapalat"/>
          <w:b/>
          <w:sz w:val="20"/>
          <w:szCs w:val="20"/>
          <w:lang w:val="af-ZA"/>
        </w:rPr>
        <w:t xml:space="preserve">ԵՐևԱՆ ՔԱՂԱՔԻ ՇԵՆԳԱՎԻԹ ՎԱՐՉԱԿԱՆ ՇՐՋԱՆԻ ԹԻՎ 143 ՄԱՆԿԱՊԱՐՏԵԶԻ ԲԱԿԻ ԲԱՐԵԿԱՐԳՄԱՆ ԱՇԽԱՏԱՆՔՆԵՐԻ  </w:t>
      </w:r>
      <w:r w:rsidR="00A61552" w:rsidRPr="000F3BAC">
        <w:rPr>
          <w:rFonts w:ascii="GHEA Grapalat" w:hAnsi="GHEA Grapalat"/>
          <w:b/>
          <w:sz w:val="20"/>
          <w:szCs w:val="20"/>
          <w:lang w:val="af-ZA"/>
        </w:rPr>
        <w:t xml:space="preserve"> ՈՐԱԿԻ ՏԵԽՆԻԿԱԿԱՆ ՀՍԿՈՂՈՒԹՅԱՆ ԽՈՐՀՐԴԱՏՎԱԿԱՆ ԾԱՌԱՅՈՒԹՅՈՒՆՆԵՐԻ </w:t>
      </w:r>
      <w:r w:rsidR="00A61552" w:rsidRPr="00EC5C7F">
        <w:rPr>
          <w:rFonts w:ascii="GHEA Grapalat" w:hAnsi="GHEA Grapalat"/>
          <w:b/>
          <w:sz w:val="20"/>
          <w:szCs w:val="20"/>
          <w:lang w:val="af-ZA"/>
        </w:rPr>
        <w:t xml:space="preserve">  </w:t>
      </w:r>
      <w:r w:rsidR="00A61552">
        <w:rPr>
          <w:rFonts w:ascii="GHEA Grapalat" w:hAnsi="GHEA Grapalat"/>
          <w:b/>
          <w:sz w:val="20"/>
          <w:szCs w:val="20"/>
          <w:lang w:val="af-ZA"/>
        </w:rPr>
        <w:t xml:space="preserve"> </w:t>
      </w:r>
      <w:r w:rsidR="00A61552" w:rsidRPr="001A1A1A">
        <w:rPr>
          <w:rFonts w:ascii="GHEA Grapalat" w:hAnsi="GHEA Grapalat"/>
          <w:b/>
          <w:sz w:val="20"/>
          <w:szCs w:val="20"/>
          <w:lang w:val="af-ZA"/>
        </w:rPr>
        <w:t xml:space="preserve">ՁԵՌՔԲԵՐՄԱՆ </w:t>
      </w:r>
      <w:r w:rsidRPr="001A1A1A">
        <w:rPr>
          <w:rFonts w:ascii="GHEA Grapalat" w:hAnsi="GHEA Grapalat"/>
          <w:b/>
          <w:sz w:val="20"/>
          <w:szCs w:val="20"/>
          <w:lang w:val="af-ZA"/>
        </w:rPr>
        <w:t xml:space="preserve">ՆՊԱՏԱԿՈՎ ՀԱՅՏԱՐԱՐՎԱԾ </w:t>
      </w:r>
      <w:r w:rsidRPr="00291777">
        <w:rPr>
          <w:rFonts w:ascii="GHEA Grapalat" w:hAnsi="GHEA Grapalat"/>
          <w:b/>
          <w:sz w:val="20"/>
          <w:szCs w:val="20"/>
          <w:lang w:val="af-ZA"/>
        </w:rPr>
        <w:t xml:space="preserve"> </w:t>
      </w:r>
      <w:r w:rsidR="00AE330B">
        <w:rPr>
          <w:rFonts w:ascii="GHEA Grapalat" w:hAnsi="GHEA Grapalat"/>
          <w:b/>
          <w:sz w:val="20"/>
          <w:szCs w:val="20"/>
          <w:lang w:val="af-ZA"/>
        </w:rPr>
        <w:t>ԲԱՑ</w:t>
      </w:r>
      <w:r w:rsidR="00513CB2">
        <w:rPr>
          <w:rFonts w:ascii="GHEA Grapalat" w:hAnsi="GHEA Grapalat"/>
          <w:b/>
          <w:sz w:val="20"/>
          <w:szCs w:val="20"/>
          <w:lang w:val="af-ZA"/>
        </w:rPr>
        <w:t xml:space="preserve">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63D1BE3F"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AE330B">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2E67665C"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A61552">
        <w:rPr>
          <w:rFonts w:ascii="GHEA Grapalat" w:hAnsi="GHEA Grapalat"/>
          <w:b/>
          <w:sz w:val="20"/>
          <w:lang w:val="af-ZA"/>
        </w:rPr>
        <w:t>ԵՔ-ԲՄԽԾՁԲ-26/36</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AE330B">
        <w:rPr>
          <w:rFonts w:ascii="GHEA Grapalat" w:hAnsi="GHEA Grapalat" w:cs="Times Armenian"/>
          <w:sz w:val="20"/>
          <w:lang w:val="af-ZA"/>
        </w:rPr>
        <w:t>բաց</w:t>
      </w:r>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558F3D38" w14:textId="77777777" w:rsidR="00440ABA" w:rsidRPr="00A65AD8" w:rsidRDefault="003A2FEF" w:rsidP="00440ABA">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440ABA" w:rsidRPr="00A65AD8">
        <w:rPr>
          <w:rFonts w:ascii="GHEA Grapalat" w:hAnsi="GHEA Grapalat" w:cs="Sylfaen"/>
          <w:b/>
          <w:bCs/>
        </w:rPr>
        <w:t>edita.simonyan@yerevan</w:t>
      </w:r>
      <w:r w:rsidR="00440ABA" w:rsidRPr="00A65AD8">
        <w:rPr>
          <w:rFonts w:ascii="GHEA Grapalat" w:hAnsi="GHEA Grapalat"/>
          <w:sz w:val="16"/>
          <w:szCs w:val="16"/>
          <w:lang w:val="hy-AM"/>
        </w:rPr>
        <w:t>:</w:t>
      </w:r>
    </w:p>
    <w:p w14:paraId="38FA20A4" w14:textId="732C7DA9" w:rsidR="00CD0CC7" w:rsidRDefault="00F5653D" w:rsidP="00440ABA">
      <w:pPr>
        <w:pStyle w:val="BodyTextIndent2"/>
        <w:spacing w:line="240" w:lineRule="auto"/>
        <w:ind w:firstLine="567"/>
        <w:rPr>
          <w:rFonts w:ascii="GHEA Grapalat" w:hAnsi="GHEA Grapalat"/>
          <w:sz w:val="16"/>
          <w:szCs w:val="16"/>
        </w:rPr>
      </w:pPr>
      <w:r w:rsidRPr="00F566BF">
        <w:rPr>
          <w:rFonts w:ascii="GHEA Grapalat" w:hAnsi="GHEA Grapalat"/>
          <w:sz w:val="16"/>
          <w:szCs w:val="16"/>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4FFE1E07"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87E7B" w:rsidRPr="00B93A1F">
        <w:rPr>
          <w:rFonts w:ascii="GHEA Grapalat" w:hAnsi="GHEA Grapalat"/>
          <w:i w:val="0"/>
          <w:lang w:val="hy-AM"/>
        </w:rPr>
        <w:t xml:space="preserve">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7D0B50">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7D0B50">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w:t>
      </w:r>
      <w:r w:rsidR="007D0B50">
        <w:rPr>
          <w:rFonts w:ascii="GHEA Grapalat" w:hAnsi="GHEA Grapalat"/>
          <w:i w:val="0"/>
          <w:lang w:val="hy-AM"/>
        </w:rPr>
        <w:t>ն</w:t>
      </w:r>
      <w:r w:rsidR="00666FC8">
        <w:rPr>
          <w:rFonts w:ascii="GHEA Grapalat" w:hAnsi="GHEA Grapalat"/>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440ABA" w:rsidRPr="006A5823" w14:paraId="382849A2" w14:textId="77777777" w:rsidTr="00F446B1">
        <w:tc>
          <w:tcPr>
            <w:tcW w:w="1701" w:type="dxa"/>
            <w:vAlign w:val="center"/>
          </w:tcPr>
          <w:p w14:paraId="1CD05C68" w14:textId="77777777" w:rsidR="00440ABA" w:rsidRPr="00F566BF" w:rsidRDefault="00440ABA" w:rsidP="00440ABA">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tcPr>
          <w:p w14:paraId="41FB5756" w14:textId="79363CD5" w:rsidR="00440ABA" w:rsidRPr="00322D53" w:rsidRDefault="00A61552" w:rsidP="00440ABA">
            <w:pPr>
              <w:jc w:val="center"/>
              <w:rPr>
                <w:rFonts w:ascii="GHEA Grapalat" w:hAnsi="GHEA Grapalat"/>
                <w:sz w:val="18"/>
                <w:szCs w:val="18"/>
                <w:lang w:val="hy-AM"/>
              </w:rPr>
            </w:pPr>
            <w:r>
              <w:rPr>
                <w:rFonts w:ascii="GHEA Grapalat" w:hAnsi="GHEA Grapalat"/>
                <w:sz w:val="18"/>
                <w:szCs w:val="18"/>
                <w:lang w:val="hy-AM"/>
              </w:rPr>
              <w:t>2089800</w:t>
            </w:r>
          </w:p>
          <w:p w14:paraId="0075D375" w14:textId="62526617" w:rsidR="00440ABA" w:rsidRPr="00D87E7B" w:rsidRDefault="00440ABA" w:rsidP="00440ABA">
            <w:pPr>
              <w:pStyle w:val="BodyTextIndent2"/>
              <w:spacing w:line="240" w:lineRule="auto"/>
              <w:ind w:firstLine="0"/>
              <w:rPr>
                <w:rFonts w:ascii="GHEA Grapalat" w:hAnsi="GHEA Grapalat"/>
                <w:b/>
                <w:bCs/>
                <w:sz w:val="16"/>
              </w:rPr>
            </w:pPr>
            <w:r w:rsidRPr="00322D53">
              <w:rPr>
                <w:rFonts w:ascii="GHEA Grapalat" w:hAnsi="GHEA Grapalat"/>
                <w:sz w:val="18"/>
                <w:szCs w:val="18"/>
                <w:lang w:val="hy-AM"/>
              </w:rPr>
              <w:t xml:space="preserve"> </w:t>
            </w:r>
          </w:p>
        </w:tc>
        <w:tc>
          <w:tcPr>
            <w:tcW w:w="6806" w:type="dxa"/>
            <w:vAlign w:val="center"/>
          </w:tcPr>
          <w:p w14:paraId="433DE288" w14:textId="154F5896" w:rsidR="00440ABA" w:rsidRPr="00B802E2" w:rsidRDefault="00A61552" w:rsidP="00440ABA">
            <w:pPr>
              <w:pStyle w:val="BodyTextIndent2"/>
              <w:spacing w:line="240" w:lineRule="auto"/>
              <w:ind w:firstLine="0"/>
              <w:rPr>
                <w:rFonts w:ascii="GHEA Grapalat" w:hAnsi="GHEA Grapalat"/>
                <w:vertAlign w:val="subscript"/>
              </w:rPr>
            </w:pPr>
            <w:r>
              <w:rPr>
                <w:rFonts w:ascii="GHEA Grapalat" w:hAnsi="GHEA Grapalat" w:cs="Calibri"/>
                <w:color w:val="000000"/>
              </w:rPr>
              <w:t xml:space="preserve">Երևան քաղաքի Շենգավիթ վարչական շրջանի թիվ 143 մանկապարտեզի բակի բարեկարգման աշխատանքների </w:t>
            </w:r>
            <w:r w:rsidR="00440ABA">
              <w:rPr>
                <w:rFonts w:ascii="GHEA Grapalat" w:hAnsi="GHEA Grapalat" w:cs="Calibri"/>
                <w:color w:val="000000"/>
              </w:rPr>
              <w:t xml:space="preserve"> </w:t>
            </w:r>
            <w:r w:rsidR="00440ABA" w:rsidRPr="000F3BAC">
              <w:rPr>
                <w:rFonts w:ascii="GHEA Grapalat" w:hAnsi="GHEA Grapalat" w:cs="Calibri"/>
                <w:color w:val="000000"/>
              </w:rPr>
              <w:t xml:space="preserve">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302F26F1" w14:textId="1BA7FF0E" w:rsidR="003B509C" w:rsidRPr="003B509C" w:rsidRDefault="003B509C" w:rsidP="003B509C">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r w:rsidRPr="003833BE">
        <w:rPr>
          <w:rFonts w:ascii="GHEA Grapalat" w:hAnsi="GHEA Grapalat" w:cs="Sylfaen"/>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27E0728B" w14:textId="77777777" w:rsidR="003B509C" w:rsidRDefault="003B509C" w:rsidP="003B509C">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Pr="003833BE">
        <w:rPr>
          <w:rFonts w:ascii="GHEA Grapalat" w:hAnsi="GHEA Grapalat" w:cs="Sylfaen"/>
          <w:sz w:val="20"/>
          <w:lang w:val="es-ES"/>
        </w:rPr>
        <w:t xml:space="preserve">: </w:t>
      </w:r>
    </w:p>
    <w:p w14:paraId="689701C8" w14:textId="77777777" w:rsidR="003B509C" w:rsidRPr="008059DB" w:rsidRDefault="003B509C" w:rsidP="003B509C">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Հայաստանի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6A5823"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EBBB3E" w14:textId="77777777" w:rsidR="00A61552" w:rsidRDefault="000F3BAC" w:rsidP="00A61552">
      <w:pPr>
        <w:ind w:right="-90" w:firstLine="567"/>
        <w:jc w:val="both"/>
        <w:rPr>
          <w:rFonts w:ascii="GHEA Grapalat" w:hAnsi="GHEA Grapalat" w:cs="Sylfaen"/>
          <w:b/>
          <w:noProof/>
          <w:lang w:val="hy-AM"/>
        </w:rPr>
      </w:pPr>
      <w:r w:rsidRPr="000F3BAC">
        <w:rPr>
          <w:rFonts w:ascii="GHEA Grapalat" w:hAnsi="GHEA Grapalat" w:cs="Sylfaen"/>
          <w:b/>
          <w:sz w:val="20"/>
          <w:lang w:val="hy-AM"/>
        </w:rPr>
        <w:t xml:space="preserve">ա) </w:t>
      </w:r>
      <w:r w:rsidR="00A61552" w:rsidRPr="00DC4479">
        <w:rPr>
          <w:rFonts w:ascii="GHEA Grapalat" w:hAnsi="GHEA Grapalat" w:cs="Sylfaen"/>
          <w:b/>
          <w:noProof/>
          <w:lang w:val="hy-AM"/>
        </w:rPr>
        <w:t xml:space="preserve">աշխատակազմում </w:t>
      </w:r>
      <w:r w:rsidR="00A61552" w:rsidRPr="000B7F3A">
        <w:rPr>
          <w:rFonts w:ascii="GHEA Grapalat" w:hAnsi="GHEA Grapalat" w:cs="Sylfaen"/>
          <w:b/>
          <w:noProof/>
          <w:lang w:val="hy-AM"/>
        </w:rPr>
        <w:t>պետք է ներգրավված լինի առնվազն թվով   3 հոգուց բաղկացած տեխնիկական հսկիչ</w:t>
      </w:r>
      <w:r w:rsidR="00A61552" w:rsidRPr="000B7F3A">
        <w:rPr>
          <w:rStyle w:val="FootnoteReference"/>
          <w:rFonts w:ascii="GHEA Grapalat" w:hAnsi="GHEA Grapalat" w:cs="Sylfaen"/>
          <w:b/>
          <w:noProof/>
          <w:lang w:val="hy-AM"/>
        </w:rPr>
        <w:footnoteReference w:id="1"/>
      </w:r>
      <w:r w:rsidR="00A61552" w:rsidRPr="000B7F3A">
        <w:rPr>
          <w:rFonts w:ascii="GHEA Grapalat" w:hAnsi="GHEA Grapalat" w:cs="Sylfaen"/>
          <w:b/>
          <w:noProof/>
          <w:lang w:val="hy-AM"/>
        </w:rPr>
        <w:t xml:space="preserve">։ </w:t>
      </w:r>
    </w:p>
    <w:tbl>
      <w:tblPr>
        <w:tblStyle w:val="TableGrid"/>
        <w:tblW w:w="9206" w:type="dxa"/>
        <w:tblInd w:w="175" w:type="dxa"/>
        <w:tblLook w:val="04A0" w:firstRow="1" w:lastRow="0" w:firstColumn="1" w:lastColumn="0" w:noHBand="0" w:noVBand="1"/>
      </w:tblPr>
      <w:tblGrid>
        <w:gridCol w:w="936"/>
        <w:gridCol w:w="3795"/>
        <w:gridCol w:w="2124"/>
        <w:gridCol w:w="2351"/>
      </w:tblGrid>
      <w:tr w:rsidR="00A61552" w:rsidRPr="00EC3357" w14:paraId="2E28F663" w14:textId="77777777" w:rsidTr="00F83C3D">
        <w:trPr>
          <w:trHeight w:val="242"/>
        </w:trPr>
        <w:tc>
          <w:tcPr>
            <w:tcW w:w="936" w:type="dxa"/>
            <w:vAlign w:val="center"/>
          </w:tcPr>
          <w:p w14:paraId="39BF1DA9" w14:textId="77777777" w:rsidR="00A61552" w:rsidRPr="00EC3357" w:rsidRDefault="00A61552" w:rsidP="00F83C3D">
            <w:pPr>
              <w:ind w:right="-720"/>
              <w:jc w:val="both"/>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rPr>
              <w:t>Հ/հ</w:t>
            </w:r>
          </w:p>
        </w:tc>
        <w:tc>
          <w:tcPr>
            <w:tcW w:w="3795" w:type="dxa"/>
            <w:vAlign w:val="center"/>
          </w:tcPr>
          <w:p w14:paraId="73E1B4A8" w14:textId="77777777" w:rsidR="00A61552" w:rsidRPr="00EC3357" w:rsidRDefault="00A61552" w:rsidP="00F83C3D">
            <w:pPr>
              <w:ind w:right="90"/>
              <w:jc w:val="center"/>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lang w:val="hy-AM"/>
              </w:rPr>
              <w:t>Հավաստագրված մասնագիտություն</w:t>
            </w:r>
          </w:p>
        </w:tc>
        <w:tc>
          <w:tcPr>
            <w:tcW w:w="2124" w:type="dxa"/>
            <w:vAlign w:val="center"/>
          </w:tcPr>
          <w:p w14:paraId="34DC9030" w14:textId="77777777" w:rsidR="00A61552" w:rsidRPr="00EC3357" w:rsidRDefault="00A61552" w:rsidP="00F83C3D">
            <w:pPr>
              <w:ind w:right="346"/>
              <w:jc w:val="center"/>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lang w:val="hy-AM"/>
              </w:rPr>
              <w:t>Հավաստագրի կարգը</w:t>
            </w:r>
          </w:p>
        </w:tc>
        <w:tc>
          <w:tcPr>
            <w:tcW w:w="2351" w:type="dxa"/>
            <w:vAlign w:val="center"/>
          </w:tcPr>
          <w:p w14:paraId="0C943E5C" w14:textId="77777777" w:rsidR="00A61552" w:rsidRPr="00EC3357" w:rsidRDefault="00A61552" w:rsidP="00F83C3D">
            <w:pPr>
              <w:ind w:right="346"/>
              <w:jc w:val="center"/>
              <w:rPr>
                <w:rFonts w:ascii="GHEA Grapalat" w:hAnsi="GHEA Grapalat" w:cs="Arial Armenian"/>
                <w:b/>
                <w:color w:val="000000" w:themeColor="text1"/>
                <w:sz w:val="22"/>
                <w:szCs w:val="22"/>
                <w:lang w:val="hy-AM"/>
              </w:rPr>
            </w:pPr>
            <w:r w:rsidRPr="00EC3357">
              <w:rPr>
                <w:rFonts w:ascii="GHEA Grapalat" w:hAnsi="GHEA Grapalat" w:cs="Arial Armenian"/>
                <w:b/>
                <w:color w:val="000000" w:themeColor="text1"/>
                <w:sz w:val="22"/>
                <w:szCs w:val="22"/>
                <w:lang w:val="hy-AM"/>
              </w:rPr>
              <w:t>Մասնագետների քանակը</w:t>
            </w:r>
          </w:p>
        </w:tc>
      </w:tr>
      <w:tr w:rsidR="00A61552" w:rsidRPr="00EC3357" w14:paraId="379FBA57" w14:textId="77777777" w:rsidTr="00F83C3D">
        <w:trPr>
          <w:trHeight w:val="386"/>
        </w:trPr>
        <w:tc>
          <w:tcPr>
            <w:tcW w:w="936" w:type="dxa"/>
            <w:vAlign w:val="center"/>
          </w:tcPr>
          <w:p w14:paraId="7480F8D2" w14:textId="77777777" w:rsidR="00A61552" w:rsidRPr="0002145A" w:rsidRDefault="00A61552" w:rsidP="00A61552">
            <w:pPr>
              <w:pStyle w:val="ListParagraph"/>
              <w:numPr>
                <w:ilvl w:val="0"/>
                <w:numId w:val="37"/>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12D68DB9" w14:textId="77777777" w:rsidR="00A61552" w:rsidRPr="00EC3357" w:rsidRDefault="00A61552" w:rsidP="00F83C3D">
            <w:pPr>
              <w:ind w:right="437"/>
              <w:jc w:val="center"/>
              <w:rPr>
                <w:rFonts w:ascii="GHEA Grapalat" w:hAnsi="GHEA Grapalat" w:cs="Arial Armenian"/>
                <w:color w:val="000000" w:themeColor="text1"/>
                <w:sz w:val="22"/>
                <w:szCs w:val="22"/>
                <w:lang w:val="hy-AM"/>
              </w:rPr>
            </w:pPr>
            <w:r w:rsidRPr="00A901AC">
              <w:rPr>
                <w:rFonts w:ascii="GHEA Grapalat" w:hAnsi="GHEA Grapalat" w:cs="Arial Armenian"/>
                <w:color w:val="000000" w:themeColor="text1"/>
                <w:sz w:val="22"/>
                <w:szCs w:val="22"/>
                <w:lang w:val="hy-AM"/>
              </w:rPr>
              <w:t>բնակելի, հասարակական և արտադրական կառույցների ճարտարագետ տեխնիկական հսկիչ,</w:t>
            </w:r>
          </w:p>
        </w:tc>
        <w:tc>
          <w:tcPr>
            <w:tcW w:w="2124" w:type="dxa"/>
            <w:vAlign w:val="center"/>
          </w:tcPr>
          <w:p w14:paraId="4C07A861" w14:textId="77777777" w:rsidR="00A61552" w:rsidRPr="00EC3357" w:rsidRDefault="00A61552" w:rsidP="00F83C3D">
            <w:pPr>
              <w:ind w:right="-720"/>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lang w:val="hy-AM"/>
              </w:rPr>
              <w:t xml:space="preserve">   1-ին կամ 2-րդ</w:t>
            </w:r>
          </w:p>
        </w:tc>
        <w:tc>
          <w:tcPr>
            <w:tcW w:w="2351" w:type="dxa"/>
          </w:tcPr>
          <w:p w14:paraId="5CD37797" w14:textId="77777777" w:rsidR="00A61552" w:rsidRPr="00EC3357" w:rsidRDefault="00A61552" w:rsidP="00F83C3D">
            <w:pPr>
              <w:ind w:right="-720"/>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r w:rsidR="00A61552" w:rsidRPr="00EC3357" w14:paraId="6A8CF034" w14:textId="77777777" w:rsidTr="00F83C3D">
        <w:trPr>
          <w:trHeight w:val="625"/>
        </w:trPr>
        <w:tc>
          <w:tcPr>
            <w:tcW w:w="936" w:type="dxa"/>
            <w:vAlign w:val="center"/>
          </w:tcPr>
          <w:p w14:paraId="05BC7752" w14:textId="77777777" w:rsidR="00A61552" w:rsidRPr="0002145A" w:rsidRDefault="00A61552" w:rsidP="00A61552">
            <w:pPr>
              <w:pStyle w:val="ListParagraph"/>
              <w:numPr>
                <w:ilvl w:val="0"/>
                <w:numId w:val="37"/>
              </w:numPr>
              <w:ind w:right="-720"/>
              <w:contextualSpacing/>
              <w:jc w:val="both"/>
              <w:rPr>
                <w:rFonts w:ascii="GHEA Grapalat" w:hAnsi="GHEA Grapalat" w:cs="Arial Armenian"/>
                <w:b/>
                <w:color w:val="000000" w:themeColor="text1"/>
                <w:sz w:val="22"/>
                <w:szCs w:val="22"/>
                <w:lang w:val="hy-AM"/>
              </w:rPr>
            </w:pPr>
          </w:p>
          <w:p w14:paraId="2A3A44DB" w14:textId="77777777" w:rsidR="00A61552" w:rsidRPr="00EC3357" w:rsidRDefault="00A61552" w:rsidP="00F83C3D">
            <w:pPr>
              <w:ind w:right="-720"/>
              <w:jc w:val="both"/>
              <w:rPr>
                <w:rFonts w:ascii="GHEA Grapalat" w:hAnsi="GHEA Grapalat" w:cs="Arial Armenian"/>
                <w:b/>
                <w:color w:val="000000" w:themeColor="text1"/>
                <w:sz w:val="22"/>
                <w:szCs w:val="22"/>
                <w:lang w:val="hy-AM"/>
              </w:rPr>
            </w:pPr>
          </w:p>
        </w:tc>
        <w:tc>
          <w:tcPr>
            <w:tcW w:w="3795" w:type="dxa"/>
            <w:vAlign w:val="center"/>
          </w:tcPr>
          <w:p w14:paraId="187044A7" w14:textId="77777777" w:rsidR="00A61552" w:rsidRPr="00EC3357" w:rsidRDefault="00A61552" w:rsidP="00F83C3D">
            <w:pPr>
              <w:ind w:right="437"/>
              <w:jc w:val="center"/>
              <w:rPr>
                <w:rFonts w:ascii="GHEA Grapalat" w:hAnsi="GHEA Grapalat" w:cs="Arial Armenian"/>
                <w:color w:val="000000" w:themeColor="text1"/>
                <w:sz w:val="22"/>
                <w:szCs w:val="22"/>
                <w:lang w:val="hy-AM"/>
              </w:rPr>
            </w:pPr>
            <w:r w:rsidRPr="00A901AC">
              <w:rPr>
                <w:rFonts w:ascii="GHEA Grapalat" w:hAnsi="GHEA Grapalat" w:cs="Arial Armenian"/>
                <w:color w:val="000000" w:themeColor="text1"/>
                <w:sz w:val="22"/>
                <w:szCs w:val="22"/>
                <w:lang w:val="hy-AM"/>
              </w:rPr>
              <w:t>էլեկտրաէներգետիկ ճարտարագետ տեխնիկական հսկիչ</w:t>
            </w:r>
          </w:p>
        </w:tc>
        <w:tc>
          <w:tcPr>
            <w:tcW w:w="2124" w:type="dxa"/>
            <w:vAlign w:val="center"/>
          </w:tcPr>
          <w:p w14:paraId="26066BE6" w14:textId="77777777" w:rsidR="00A61552" w:rsidRPr="00EC3357" w:rsidRDefault="00A61552" w:rsidP="00F83C3D">
            <w:pPr>
              <w:ind w:right="-720"/>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lang w:val="hy-AM"/>
              </w:rPr>
              <w:t xml:space="preserve">   1-ին կամ 2-րդ</w:t>
            </w:r>
          </w:p>
        </w:tc>
        <w:tc>
          <w:tcPr>
            <w:tcW w:w="2351" w:type="dxa"/>
          </w:tcPr>
          <w:p w14:paraId="5F6616FE" w14:textId="77777777" w:rsidR="00A61552" w:rsidRPr="00EC3357" w:rsidRDefault="00A61552" w:rsidP="00F83C3D">
            <w:pPr>
              <w:ind w:right="-720"/>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r w:rsidR="00A61552" w:rsidRPr="00EC3357" w14:paraId="281E5DC0" w14:textId="77777777" w:rsidTr="00F83C3D">
        <w:trPr>
          <w:trHeight w:val="625"/>
        </w:trPr>
        <w:tc>
          <w:tcPr>
            <w:tcW w:w="936" w:type="dxa"/>
            <w:vAlign w:val="center"/>
          </w:tcPr>
          <w:p w14:paraId="3BE7E43E" w14:textId="77777777" w:rsidR="00A61552" w:rsidRPr="0002145A" w:rsidRDefault="00A61552" w:rsidP="00A61552">
            <w:pPr>
              <w:pStyle w:val="ListParagraph"/>
              <w:numPr>
                <w:ilvl w:val="0"/>
                <w:numId w:val="37"/>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4A2BE0D6" w14:textId="77777777" w:rsidR="00A61552" w:rsidRPr="00EC3357" w:rsidRDefault="00A61552" w:rsidP="00F83C3D">
            <w:pPr>
              <w:ind w:right="437"/>
              <w:jc w:val="center"/>
              <w:rPr>
                <w:rFonts w:ascii="GHEA Grapalat" w:hAnsi="GHEA Grapalat" w:cs="Arial Armenian"/>
                <w:color w:val="000000" w:themeColor="text1"/>
                <w:sz w:val="22"/>
                <w:szCs w:val="22"/>
                <w:lang w:val="hy-AM"/>
              </w:rPr>
            </w:pPr>
            <w:r w:rsidRPr="00A901AC">
              <w:rPr>
                <w:rFonts w:ascii="GHEA Grapalat" w:hAnsi="GHEA Grapalat" w:cs="Arial Armenian"/>
                <w:color w:val="000000" w:themeColor="text1"/>
                <w:sz w:val="22"/>
                <w:szCs w:val="22"/>
                <w:lang w:val="hy-AM"/>
              </w:rPr>
              <w:t>ջրամատակարարման և ջրահեռացման ճարտարագետ տեխնիկական հսկիչ</w:t>
            </w:r>
          </w:p>
        </w:tc>
        <w:tc>
          <w:tcPr>
            <w:tcW w:w="2124" w:type="dxa"/>
            <w:vAlign w:val="center"/>
          </w:tcPr>
          <w:p w14:paraId="105D4212" w14:textId="77777777" w:rsidR="00A61552" w:rsidRPr="00EC3357" w:rsidRDefault="00A61552" w:rsidP="00F83C3D">
            <w:pPr>
              <w:ind w:right="-720"/>
              <w:rPr>
                <w:rFonts w:ascii="GHEA Grapalat" w:hAnsi="GHEA Grapalat" w:cs="Arial Armenian"/>
                <w:color w:val="000000" w:themeColor="text1"/>
                <w:sz w:val="22"/>
                <w:szCs w:val="22"/>
                <w:lang w:val="hy-AM"/>
              </w:rPr>
            </w:pPr>
            <w:r>
              <w:rPr>
                <w:rFonts w:ascii="GHEA Grapalat" w:hAnsi="GHEA Grapalat" w:cs="Arial Armenian"/>
                <w:color w:val="000000" w:themeColor="text1"/>
                <w:sz w:val="22"/>
                <w:szCs w:val="22"/>
                <w:lang w:val="hy-AM"/>
              </w:rPr>
              <w:t xml:space="preserve">   1-ին կամ 2-րդ</w:t>
            </w:r>
          </w:p>
        </w:tc>
        <w:tc>
          <w:tcPr>
            <w:tcW w:w="2351" w:type="dxa"/>
          </w:tcPr>
          <w:p w14:paraId="64BC5539" w14:textId="77777777" w:rsidR="00A61552" w:rsidRPr="00EC3357" w:rsidRDefault="00A61552" w:rsidP="00F83C3D">
            <w:pPr>
              <w:ind w:right="-720"/>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bl>
    <w:p w14:paraId="5661321F" w14:textId="747AFD08" w:rsidR="00EC5C7F" w:rsidRDefault="00EC5C7F" w:rsidP="00A61552">
      <w:pPr>
        <w:ind w:right="-90" w:firstLine="567"/>
        <w:jc w:val="both"/>
        <w:rPr>
          <w:rFonts w:ascii="GHEA Grapalat" w:hAnsi="GHEA Grapalat" w:cs="Sylfaen"/>
          <w:b/>
          <w:sz w:val="20"/>
          <w:lang w:val="hy-AM"/>
        </w:rPr>
      </w:pPr>
    </w:p>
    <w:p w14:paraId="602CC01F" w14:textId="7D5C3B70" w:rsidR="008059DB" w:rsidRPr="008059DB" w:rsidRDefault="00EC5C7F" w:rsidP="008059DB">
      <w:pPr>
        <w:ind w:firstLine="567"/>
        <w:jc w:val="both"/>
        <w:rPr>
          <w:rFonts w:ascii="GHEA Grapalat" w:hAnsi="GHEA Grapalat" w:cs="Sylfaen"/>
          <w:sz w:val="20"/>
          <w:lang w:val="hy-AM"/>
        </w:rPr>
      </w:pPr>
      <w:r w:rsidRPr="00EC5C7F">
        <w:rPr>
          <w:rFonts w:ascii="GHEA Grapalat" w:hAnsi="GHEA Grapalat" w:cs="Sylfaen"/>
          <w:b/>
          <w:sz w:val="20"/>
          <w:lang w:val="hy-AM"/>
        </w:rPr>
        <w:t xml:space="preserve"> </w:t>
      </w:r>
      <w:r w:rsidR="008059DB"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lastRenderedPageBreak/>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503618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E330B">
        <w:rPr>
          <w:rFonts w:ascii="GHEA Grapalat" w:hAnsi="GHEA Grapalat" w:cs="Sylfaen"/>
          <w:szCs w:val="24"/>
          <w:lang w:val="hy-AM"/>
        </w:rPr>
        <w:t>բաց</w:t>
      </w:r>
      <w:r w:rsidR="00096865" w:rsidRPr="00F566BF">
        <w:rPr>
          <w:rFonts w:ascii="GHEA Grapalat" w:hAnsi="GHEA Grapalat" w:cs="Sylfaen"/>
          <w:szCs w:val="24"/>
          <w:lang w:val="hy-AM"/>
        </w:rPr>
        <w:t xml:space="preserve">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3AFB218A"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A61552">
        <w:rPr>
          <w:rFonts w:ascii="GHEA Grapalat" w:hAnsi="GHEA Grapalat" w:cs="Sylfaen"/>
          <w:b/>
          <w:szCs w:val="24"/>
          <w:lang w:val="hy-AM"/>
        </w:rPr>
        <w:t>2026 թվականի մարտի 30</w:t>
      </w:r>
      <w:r w:rsidR="00683A71">
        <w:rPr>
          <w:rFonts w:ascii="GHEA Grapalat" w:hAnsi="GHEA Grapalat" w:cs="Sylfaen"/>
          <w:b/>
          <w:szCs w:val="24"/>
          <w:lang w:val="hy-AM"/>
        </w:rPr>
        <w:t xml:space="preserve">-ը, ժամը </w:t>
      </w:r>
      <w:r w:rsidR="00440ABA">
        <w:rPr>
          <w:rFonts w:ascii="GHEA Grapalat" w:hAnsi="GHEA Grapalat" w:cs="Sylfaen"/>
          <w:b/>
          <w:szCs w:val="24"/>
          <w:lang w:val="hy-AM"/>
        </w:rPr>
        <w:t>0</w:t>
      </w:r>
      <w:r w:rsidR="00683A71">
        <w:rPr>
          <w:rFonts w:ascii="GHEA Grapalat" w:hAnsi="GHEA Grapalat" w:cs="Sylfaen"/>
          <w:b/>
          <w:szCs w:val="24"/>
          <w:lang w:val="hy-AM"/>
        </w:rPr>
        <w:t>9:00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462D938B"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sidR="00A61552">
        <w:rPr>
          <w:rFonts w:ascii="GHEA Grapalat" w:hAnsi="GHEA Grapalat" w:cs="Sylfaen"/>
          <w:b/>
          <w:szCs w:val="24"/>
          <w:lang w:val="hy-AM"/>
        </w:rPr>
        <w:t>2026 թվականի մարտի 30</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440ABA">
        <w:rPr>
          <w:rFonts w:ascii="GHEA Grapalat" w:hAnsi="GHEA Grapalat" w:cs="Sylfaen"/>
          <w:b/>
          <w:szCs w:val="24"/>
          <w:lang w:val="hy-AM"/>
        </w:rPr>
        <w:t>0</w:t>
      </w:r>
      <w:r w:rsidR="00980E82">
        <w:rPr>
          <w:rFonts w:ascii="GHEA Grapalat" w:hAnsi="GHEA Grapalat" w:cs="Sylfaen"/>
          <w:b/>
          <w:szCs w:val="24"/>
          <w:lang w:val="hy-AM"/>
        </w:rPr>
        <w:t>9:00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1619CDF9" w14:textId="77777777" w:rsidR="003B509C" w:rsidRDefault="003B509C" w:rsidP="003B509C">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76FF7E6E" w14:textId="77777777" w:rsidR="003B509C" w:rsidRDefault="003B509C" w:rsidP="003B50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42A22BE9" w14:textId="77777777" w:rsidR="003B509C" w:rsidRPr="00EB64FD" w:rsidRDefault="003B509C" w:rsidP="003B509C">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FB108B6" w14:textId="77777777" w:rsidR="003B509C"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65A7E76F" w14:textId="77777777" w:rsidR="003B509C" w:rsidRPr="003833BE" w:rsidRDefault="003B509C" w:rsidP="003B509C">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75668BCD" w14:textId="77777777" w:rsidR="003B509C" w:rsidRPr="009E1D1C" w:rsidRDefault="003B509C" w:rsidP="003B509C">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59814A2"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467190">
        <w:rPr>
          <w:rFonts w:ascii="GHEA Grapalat" w:hAnsi="GHEA Grapalat" w:cs="Sylfaen"/>
          <w:sz w:val="20"/>
          <w:lang w:val="hy-AM"/>
        </w:rPr>
        <w:t xml:space="preserve"> </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D0C5B4A"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w:t>
      </w:r>
      <w:r w:rsidR="00722393">
        <w:rPr>
          <w:rFonts w:ascii="GHEA Grapalat" w:hAnsi="GHEA Grapalat" w:cs="Sylfaen"/>
          <w:b/>
          <w:bCs/>
          <w:color w:val="FF0000"/>
          <w:sz w:val="28"/>
          <w:szCs w:val="36"/>
          <w:lang w:val="af-ZA"/>
        </w:rPr>
        <w:t>0</w:t>
      </w:r>
      <w:r w:rsidR="00360820">
        <w:rPr>
          <w:rFonts w:ascii="GHEA Grapalat" w:hAnsi="GHEA Grapalat" w:cs="Sylfaen"/>
          <w:b/>
          <w:bCs/>
          <w:color w:val="FF0000"/>
          <w:sz w:val="28"/>
          <w:szCs w:val="36"/>
          <w:lang w:val="af-ZA"/>
        </w:rPr>
        <w:t xml:space="preserve"> /</w:t>
      </w:r>
      <w:r w:rsidR="00360820">
        <w:rPr>
          <w:rFonts w:ascii="GHEA Grapalat" w:hAnsi="GHEA Grapalat" w:cs="Sylfaen"/>
          <w:b/>
          <w:bCs/>
          <w:color w:val="FF0000"/>
          <w:sz w:val="28"/>
          <w:szCs w:val="36"/>
          <w:lang w:val="hy-AM"/>
        </w:rPr>
        <w:t>տաս</w:t>
      </w:r>
      <w:r w:rsidR="00722393">
        <w:rPr>
          <w:rFonts w:ascii="GHEA Grapalat" w:hAnsi="GHEA Grapalat" w:cs="Sylfaen"/>
          <w:b/>
          <w:bCs/>
          <w:color w:val="FF0000"/>
          <w:sz w:val="28"/>
          <w:szCs w:val="36"/>
          <w:lang w:val="hy-AM"/>
        </w:rPr>
        <w:t>ը</w:t>
      </w:r>
      <w:r w:rsidR="00360820">
        <w:rPr>
          <w:rFonts w:ascii="GHEA Grapalat" w:hAnsi="GHEA Grapalat" w:cs="Sylfaen"/>
          <w:b/>
          <w:bCs/>
          <w:color w:val="FF0000"/>
          <w:sz w:val="28"/>
          <w:szCs w:val="36"/>
          <w:lang w:val="hy-AM"/>
        </w:rPr>
        <w:t>/</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5"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5"/>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1B8395F0"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A61552">
        <w:rPr>
          <w:rFonts w:ascii="GHEA Grapalat" w:hAnsi="GHEA Grapalat"/>
          <w:b/>
          <w:lang w:val="es-ES"/>
        </w:rPr>
        <w:t>ԵՔ-ԲՄԽԾՁԲ-26/36</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0046308C" w:rsidR="00B2572B" w:rsidRPr="00F566BF" w:rsidRDefault="00AE330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0258A5C"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sidR="00AE330B">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մրցույթին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1EBD31CE"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A61552">
        <w:rPr>
          <w:rFonts w:ascii="GHEA Grapalat" w:hAnsi="GHEA Grapalat"/>
          <w:sz w:val="20"/>
          <w:szCs w:val="20"/>
          <w:lang w:val="es-ES"/>
        </w:rPr>
        <w:t>ԵՔ-ԲՄԽԾՁԲ-26/36</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5D80468" w:rsidR="00B2572B" w:rsidRPr="00F566BF" w:rsidRDefault="00AE330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50F52A5D"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A61552">
        <w:rPr>
          <w:rFonts w:ascii="GHEA Grapalat" w:hAnsi="GHEA Grapalat" w:cs="Arial"/>
          <w:sz w:val="20"/>
          <w:szCs w:val="20"/>
          <w:lang w:val="es-ES"/>
        </w:rPr>
        <w:t>ԵՔ-ԲՄԽԾՁԲ-26/36</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6"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6"/>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536F73B8"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A61552">
        <w:rPr>
          <w:rFonts w:ascii="GHEA Grapalat" w:hAnsi="GHEA Grapalat" w:cs="Sylfaen"/>
          <w:sz w:val="22"/>
          <w:szCs w:val="22"/>
          <w:lang w:val="hy-AM"/>
        </w:rPr>
        <w:t>ԵՔ-ԲՄԽԾՁԲ-26/36</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7"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7"/>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1293D7BD"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A61552">
        <w:rPr>
          <w:rFonts w:ascii="GHEA Grapalat" w:hAnsi="GHEA Grapalat"/>
          <w:b/>
          <w:lang w:val="hy-AM"/>
        </w:rPr>
        <w:t>ԵՔ-ԲՄԽԾՁԲ-26/36</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474722C2" w:rsidR="0019138A" w:rsidRPr="009A5836" w:rsidRDefault="00AE330B" w:rsidP="0019138A">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6A5823"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6A5823"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6A5823"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6A5823"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347E0F75"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61552">
        <w:rPr>
          <w:rFonts w:ascii="GHEA Grapalat" w:hAnsi="GHEA Grapalat"/>
          <w:b/>
          <w:lang w:val="hy-AM"/>
        </w:rPr>
        <w:t>ԵՔ-ԲՄԽԾՁԲ-26/36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092D3BAC" w:rsidR="00161442" w:rsidRDefault="00AE330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6F0D3609"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61552">
        <w:rPr>
          <w:rFonts w:ascii="GHEA Grapalat" w:hAnsi="GHEA Grapalat"/>
          <w:b/>
          <w:lang w:val="hy-AM"/>
        </w:rPr>
        <w:t>ԵՔ-ԲՄԽԾՁԲ-26/36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4E7E5CA8" w:rsidR="00B2572B" w:rsidRPr="00F566BF" w:rsidRDefault="00AE330B" w:rsidP="00EF3662">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4D5E27FA"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A61552">
        <w:rPr>
          <w:rFonts w:ascii="GHEA Grapalat" w:hAnsi="GHEA Grapalat" w:cs="Arial"/>
          <w:sz w:val="20"/>
          <w:szCs w:val="20"/>
          <w:lang w:val="es-ES"/>
        </w:rPr>
        <w:t>ԵՔ-ԲՄԽԾՁԲ-26/36</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79"/>
        <w:gridCol w:w="1511"/>
        <w:gridCol w:w="1417"/>
        <w:gridCol w:w="1760"/>
      </w:tblGrid>
      <w:tr w:rsidR="00CE693C" w:rsidRPr="006A5823" w14:paraId="56402585" w14:textId="77777777" w:rsidTr="004613C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79"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11"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4613C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7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11"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B802E2" w:rsidRPr="006A5823" w14:paraId="72447677" w14:textId="77777777" w:rsidTr="004613C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B802E2" w:rsidRPr="00F566BF" w:rsidRDefault="00B802E2" w:rsidP="00B802E2">
            <w:pPr>
              <w:jc w:val="center"/>
              <w:rPr>
                <w:rFonts w:ascii="GHEA Grapalat" w:hAnsi="GHEA Grapalat"/>
                <w:b/>
                <w:bCs/>
                <w:sz w:val="18"/>
                <w:lang w:val="es-ES"/>
              </w:rPr>
            </w:pPr>
            <w:r w:rsidRPr="00F566BF">
              <w:rPr>
                <w:rFonts w:ascii="GHEA Grapalat" w:hAnsi="GHEA Grapalat"/>
                <w:b/>
                <w:bCs/>
                <w:sz w:val="18"/>
                <w:lang w:val="es-ES"/>
              </w:rPr>
              <w:t>1</w:t>
            </w:r>
          </w:p>
        </w:tc>
        <w:tc>
          <w:tcPr>
            <w:tcW w:w="3179" w:type="dxa"/>
            <w:tcBorders>
              <w:top w:val="single" w:sz="4" w:space="0" w:color="auto"/>
              <w:left w:val="single" w:sz="4" w:space="0" w:color="auto"/>
              <w:bottom w:val="single" w:sz="4" w:space="0" w:color="auto"/>
              <w:right w:val="single" w:sz="4" w:space="0" w:color="auto"/>
            </w:tcBorders>
            <w:vAlign w:val="center"/>
          </w:tcPr>
          <w:p w14:paraId="1FD3D72C" w14:textId="354E8055" w:rsidR="00B802E2" w:rsidRPr="00EC5C7F" w:rsidRDefault="00A61552" w:rsidP="00B802E2">
            <w:pPr>
              <w:rPr>
                <w:rFonts w:ascii="GHEA Grapalat" w:hAnsi="GHEA Grapalat" w:cs="Calibri"/>
                <w:b/>
                <w:bCs/>
                <w:color w:val="000000"/>
                <w:sz w:val="20"/>
                <w:szCs w:val="20"/>
                <w:lang w:val="es-ES"/>
              </w:rPr>
            </w:pPr>
            <w:proofErr w:type="spellStart"/>
            <w:r>
              <w:rPr>
                <w:rFonts w:ascii="GHEA Grapalat" w:hAnsi="GHEA Grapalat" w:cs="Calibri"/>
                <w:b/>
                <w:bCs/>
                <w:color w:val="000000"/>
                <w:sz w:val="20"/>
                <w:szCs w:val="20"/>
              </w:rPr>
              <w:t>Երևան</w:t>
            </w:r>
            <w:proofErr w:type="spellEnd"/>
            <w:r w:rsidRPr="00A61552">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քաղաքի</w:t>
            </w:r>
            <w:proofErr w:type="spellEnd"/>
            <w:r w:rsidRPr="00A61552">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Շենգավիթ</w:t>
            </w:r>
            <w:proofErr w:type="spellEnd"/>
            <w:r w:rsidRPr="00A61552">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վարչական</w:t>
            </w:r>
            <w:proofErr w:type="spellEnd"/>
            <w:r w:rsidRPr="00A61552">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շրջանի</w:t>
            </w:r>
            <w:proofErr w:type="spellEnd"/>
            <w:r w:rsidRPr="00A61552">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թիվ</w:t>
            </w:r>
            <w:proofErr w:type="spellEnd"/>
            <w:r w:rsidRPr="00A61552">
              <w:rPr>
                <w:rFonts w:ascii="GHEA Grapalat" w:hAnsi="GHEA Grapalat" w:cs="Calibri"/>
                <w:b/>
                <w:bCs/>
                <w:color w:val="000000"/>
                <w:sz w:val="20"/>
                <w:szCs w:val="20"/>
                <w:lang w:val="es-ES"/>
              </w:rPr>
              <w:t xml:space="preserve"> 143 </w:t>
            </w:r>
            <w:proofErr w:type="spellStart"/>
            <w:r>
              <w:rPr>
                <w:rFonts w:ascii="GHEA Grapalat" w:hAnsi="GHEA Grapalat" w:cs="Calibri"/>
                <w:b/>
                <w:bCs/>
                <w:color w:val="000000"/>
                <w:sz w:val="20"/>
                <w:szCs w:val="20"/>
              </w:rPr>
              <w:t>մանկապարտեզի</w:t>
            </w:r>
            <w:proofErr w:type="spellEnd"/>
            <w:r w:rsidRPr="00A61552">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բակի</w:t>
            </w:r>
            <w:proofErr w:type="spellEnd"/>
            <w:r w:rsidRPr="00A61552">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բարեկարգման</w:t>
            </w:r>
            <w:proofErr w:type="spellEnd"/>
            <w:r w:rsidRPr="00A61552">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աշխատանքների</w:t>
            </w:r>
            <w:proofErr w:type="spellEnd"/>
            <w:r w:rsidRPr="00A61552">
              <w:rPr>
                <w:rFonts w:ascii="GHEA Grapalat" w:hAnsi="GHEA Grapalat" w:cs="Calibri"/>
                <w:b/>
                <w:bCs/>
                <w:color w:val="000000"/>
                <w:sz w:val="20"/>
                <w:szCs w:val="20"/>
                <w:lang w:val="es-ES"/>
              </w:rPr>
              <w:t xml:space="preserve"> </w:t>
            </w:r>
            <w:r w:rsidR="00440ABA" w:rsidRPr="00440ABA">
              <w:rPr>
                <w:rFonts w:ascii="GHEA Grapalat" w:hAnsi="GHEA Grapalat" w:cs="Calibri"/>
                <w:b/>
                <w:bCs/>
                <w:color w:val="000000"/>
                <w:sz w:val="20"/>
                <w:szCs w:val="20"/>
                <w:lang w:val="es-ES"/>
              </w:rPr>
              <w:t xml:space="preserve"> </w:t>
            </w:r>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որակի</w:t>
            </w:r>
            <w:proofErr w:type="spellEnd"/>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տեխնիկական</w:t>
            </w:r>
            <w:proofErr w:type="spellEnd"/>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հսկողության</w:t>
            </w:r>
            <w:proofErr w:type="spellEnd"/>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խորհրդատվական</w:t>
            </w:r>
            <w:proofErr w:type="spellEnd"/>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ծառայություններ</w:t>
            </w:r>
            <w:proofErr w:type="spellEnd"/>
          </w:p>
        </w:tc>
        <w:tc>
          <w:tcPr>
            <w:tcW w:w="1511" w:type="dxa"/>
            <w:tcBorders>
              <w:top w:val="single" w:sz="4" w:space="0" w:color="auto"/>
              <w:left w:val="single" w:sz="4" w:space="0" w:color="auto"/>
              <w:bottom w:val="single" w:sz="4" w:space="0" w:color="auto"/>
              <w:right w:val="single" w:sz="4" w:space="0" w:color="auto"/>
            </w:tcBorders>
          </w:tcPr>
          <w:p w14:paraId="1CF27047" w14:textId="77777777" w:rsidR="00B802E2" w:rsidRPr="00F566BF" w:rsidRDefault="00B802E2" w:rsidP="00B802E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B802E2" w:rsidRPr="00F566BF" w:rsidRDefault="00B802E2" w:rsidP="00B802E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B802E2" w:rsidRPr="00F566BF" w:rsidRDefault="00B802E2" w:rsidP="00B802E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52604D66"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61552">
        <w:rPr>
          <w:rFonts w:ascii="GHEA Grapalat" w:hAnsi="GHEA Grapalat"/>
          <w:b/>
          <w:lang w:val="hy-AM"/>
        </w:rPr>
        <w:t>ԵՔ-ԲՄԽԾՁԲ-26/36</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1A9799AA" w:rsidR="00091EBC" w:rsidRPr="00F566BF" w:rsidRDefault="00AE330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5DAB54CC"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r w:rsidR="006A5823" w:rsidRPr="006A5823">
        <w:rPr>
          <w:color w:val="EE0000"/>
        </w:rPr>
        <w:t>edita.simonyan@yerevan.am</w:t>
      </w:r>
      <w:r w:rsidR="006A49C6" w:rsidRPr="006A5823">
        <w:rPr>
          <w:rFonts w:ascii="GHEA Grapalat" w:hAnsi="GHEA Grapalat"/>
          <w:color w:val="EE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7EB5A58" w14:textId="70401C32" w:rsidR="00F15AC0" w:rsidRPr="004613C8" w:rsidRDefault="00334B2F" w:rsidP="004613C8">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r w:rsidR="00071D1C" w:rsidRPr="00D66974">
        <w:rPr>
          <w:rFonts w:ascii="GHEA Grapalat" w:hAnsi="GHEA Grapalat" w:cs="Sylfaen"/>
          <w:b/>
          <w:lang w:val="hy-AM"/>
        </w:rPr>
        <w:lastRenderedPageBreak/>
        <w:t xml:space="preserve">Հավելված </w:t>
      </w:r>
      <w:r w:rsidR="00F15AC0" w:rsidRPr="00D66974">
        <w:rPr>
          <w:rFonts w:ascii="GHEA Grapalat" w:hAnsi="GHEA Grapalat" w:cs="Sylfaen"/>
          <w:b/>
          <w:lang w:val="hy-AM"/>
        </w:rPr>
        <w:t>6</w:t>
      </w:r>
    </w:p>
    <w:p w14:paraId="1AF5CED8" w14:textId="5A285A87"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A61552">
        <w:rPr>
          <w:rFonts w:ascii="GHEA Grapalat" w:hAnsi="GHEA Grapalat" w:cs="Sylfaen"/>
          <w:b/>
          <w:lang w:val="hy-AM"/>
        </w:rPr>
        <w:t>ԵՔ-ԲՄԽԾՁԲ-26/36</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1772FFE7" w:rsidR="00071D1C" w:rsidRDefault="00AE330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71D1C" w:rsidRPr="00D66974">
        <w:rPr>
          <w:rFonts w:ascii="GHEA Grapalat" w:hAnsi="GHEA Grapalat" w:cs="Sylfaen"/>
          <w:b/>
          <w:lang w:val="hy-AM"/>
        </w:rPr>
        <w:t xml:space="preserve">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DCAEC93"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15058C">
        <w:rPr>
          <w:rFonts w:ascii="GHEA Grapalat" w:hAnsi="GHEA Grapalat" w:cs="Sylfaen"/>
          <w:b/>
          <w:bCs/>
          <w:sz w:val="20"/>
          <w:szCs w:val="20"/>
          <w:u w:val="single"/>
          <w:lang w:val="hy-AM"/>
        </w:rPr>
        <w:t>1</w:t>
      </w:r>
      <w:r w:rsidR="00B4085A">
        <w:rPr>
          <w:rFonts w:ascii="GHEA Grapalat" w:hAnsi="GHEA Grapalat" w:cs="Sylfaen"/>
          <w:b/>
          <w:bCs/>
          <w:sz w:val="20"/>
          <w:szCs w:val="20"/>
          <w:u w:val="single"/>
          <w:lang w:val="hy-AM"/>
        </w:rPr>
        <w:t>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9CBC399"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B4085A">
        <w:rPr>
          <w:rFonts w:ascii="GHEA Grapalat" w:hAnsi="GHEA Grapalat" w:cs="Sylfaen"/>
          <w:b/>
          <w:bCs/>
          <w:sz w:val="20"/>
          <w:lang w:val="hy-AM"/>
        </w:rPr>
        <w:t>3</w:t>
      </w:r>
      <w:r w:rsidRPr="00E50AB0">
        <w:rPr>
          <w:rFonts w:ascii="GHEA Grapalat" w:hAnsi="GHEA Grapalat" w:cs="Sylfaen"/>
          <w:b/>
          <w:bCs/>
          <w:sz w:val="20"/>
          <w:lang w:val="hy-AM"/>
        </w:rPr>
        <w:t xml:space="preserve"> </w:t>
      </w:r>
      <w:r w:rsidR="0015058C" w:rsidRPr="00D66974">
        <w:rPr>
          <w:rFonts w:ascii="GHEA Grapalat" w:hAnsi="GHEA Grapalat" w:cs="Sylfaen"/>
          <w:sz w:val="20"/>
          <w:lang w:val="hy-AM"/>
        </w:rPr>
        <w:t>(</w:t>
      </w:r>
      <w:r w:rsidR="00B4085A">
        <w:rPr>
          <w:rFonts w:ascii="GHEA Grapalat" w:hAnsi="GHEA Grapalat" w:cs="Sylfaen"/>
          <w:sz w:val="20"/>
          <w:lang w:val="hy-AM"/>
        </w:rPr>
        <w:t>երեք</w:t>
      </w:r>
      <w:r w:rsidR="0015058C" w:rsidRPr="00D66974">
        <w:rPr>
          <w:rFonts w:ascii="GHEA Grapalat" w:hAnsi="GHEA Grapalat" w:cs="Sylfaen"/>
          <w:sz w:val="20"/>
          <w:lang w:val="hy-AM"/>
        </w:rPr>
        <w:t xml:space="preserve">) </w:t>
      </w:r>
      <w:r w:rsidRPr="00D66974">
        <w:rPr>
          <w:rFonts w:ascii="GHEA Grapalat" w:hAnsi="GHEA Grapalat" w:cs="Sylfaen"/>
          <w:sz w:val="20"/>
          <w:lang w:val="hy-AM"/>
        </w:rPr>
        <w:t>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931FA5B"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722393">
        <w:rPr>
          <w:rFonts w:ascii="GHEA Grapalat" w:hAnsi="GHEA Grapalat" w:cs="Sylfaen"/>
          <w:b/>
          <w:bCs/>
          <w:sz w:val="20"/>
          <w:lang w:val="hy-AM"/>
        </w:rPr>
        <w:t>0,</w:t>
      </w:r>
      <w:r w:rsidR="00B4085A">
        <w:rPr>
          <w:rFonts w:ascii="GHEA Grapalat" w:hAnsi="GHEA Grapalat" w:cs="Sylfaen"/>
          <w:b/>
          <w:bCs/>
          <w:sz w:val="20"/>
          <w:lang w:val="hy-AM"/>
        </w:rPr>
        <w:t>18</w:t>
      </w:r>
      <w:r w:rsidR="00722393" w:rsidRPr="00722393">
        <w:rPr>
          <w:rFonts w:ascii="GHEA Grapalat" w:hAnsi="GHEA Grapalat" w:cs="Sylfaen"/>
          <w:b/>
          <w:bCs/>
          <w:sz w:val="20"/>
          <w:lang w:val="hy-AM"/>
        </w:rPr>
        <w:t xml:space="preserve"> </w:t>
      </w:r>
      <w:r w:rsidR="0015058C" w:rsidRPr="00D66974">
        <w:rPr>
          <w:rFonts w:ascii="GHEA Grapalat" w:hAnsi="GHEA Grapalat" w:cs="Sylfaen"/>
          <w:sz w:val="20"/>
          <w:lang w:val="hy-AM"/>
        </w:rPr>
        <w:t xml:space="preserve">(զրո ամբողջ </w:t>
      </w:r>
      <w:r w:rsidR="00B4085A">
        <w:rPr>
          <w:rFonts w:ascii="GHEA Grapalat" w:hAnsi="GHEA Grapalat" w:cs="Sylfaen"/>
          <w:sz w:val="20"/>
          <w:lang w:val="hy-AM"/>
        </w:rPr>
        <w:t>տասնութ</w:t>
      </w:r>
      <w:r w:rsidR="0015058C" w:rsidRPr="00D66974">
        <w:rPr>
          <w:rFonts w:ascii="GHEA Grapalat" w:hAnsi="GHEA Grapalat" w:cs="Sylfaen"/>
          <w:sz w:val="20"/>
          <w:lang w:val="hy-AM"/>
        </w:rPr>
        <w:t xml:space="preserve"> հարյուրերորդական) </w:t>
      </w:r>
      <w:r w:rsidR="00AC12AD" w:rsidRPr="00D66974">
        <w:rPr>
          <w:rFonts w:ascii="GHEA Grapalat" w:hAnsi="GHEA Grapalat" w:cs="Sylfaen"/>
          <w:sz w:val="20"/>
          <w:lang w:val="hy-AM"/>
        </w:rPr>
        <w:t>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 xml:space="preserve">չվճարված գումարի </w:t>
      </w:r>
      <w:bookmarkStart w:id="10" w:name="_Hlk198635675"/>
      <w:r w:rsidRPr="00D66974">
        <w:rPr>
          <w:rFonts w:ascii="GHEA Grapalat" w:hAnsi="GHEA Grapalat" w:cs="Sylfaen"/>
          <w:sz w:val="20"/>
          <w:lang w:val="hy-AM"/>
        </w:rPr>
        <w:t>0,05 (զրո ամբողջ հինգ հարյուրերորդական)</w:t>
      </w:r>
      <w:bookmarkEnd w:id="10"/>
      <w:r w:rsidRPr="00D66974">
        <w:rPr>
          <w:rFonts w:ascii="GHEA Grapalat" w:hAnsi="GHEA Grapalat" w:cs="Sylfaen"/>
          <w:sz w:val="20"/>
          <w:lang w:val="hy-AM"/>
        </w:rPr>
        <w:t xml:space="preserve">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jc w:val="center"/>
        <w:tblLook w:val="04A0" w:firstRow="1" w:lastRow="0" w:firstColumn="1" w:lastColumn="0" w:noHBand="0" w:noVBand="1"/>
      </w:tblPr>
      <w:tblGrid>
        <w:gridCol w:w="895"/>
        <w:gridCol w:w="4553"/>
        <w:gridCol w:w="2758"/>
      </w:tblGrid>
      <w:tr w:rsidR="00B4085A" w:rsidRPr="00B4085A" w14:paraId="3BC82A75"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D1FFEB"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53ADEA"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3D826"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Պատասխանատվությունը</w:t>
            </w:r>
          </w:p>
        </w:tc>
      </w:tr>
      <w:tr w:rsidR="00B4085A" w:rsidRPr="00B4085A" w14:paraId="13F6C4C0" w14:textId="77777777">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9FB3" w14:textId="77777777" w:rsidR="00B4085A" w:rsidRPr="00B4085A" w:rsidRDefault="00B4085A" w:rsidP="00B4085A">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285DAA"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9DE8C0"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Տուգանք – պայմանագրային գնի 0.5% չափով</w:t>
            </w:r>
          </w:p>
        </w:tc>
      </w:tr>
      <w:tr w:rsidR="00B4085A" w:rsidRPr="00B4085A" w14:paraId="204DEF65"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6B9A9" w14:textId="77777777" w:rsidR="00B4085A" w:rsidRPr="00B4085A" w:rsidRDefault="00B4085A" w:rsidP="00B4085A">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6D8646"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 xml:space="preserve">Տեխնիկական անվտանգության, սանիտարահիգիենիկ և բնապահպանական (այդ թվում կլիմայի փոփոխության հետ </w:t>
            </w:r>
            <w:r w:rsidRPr="00B4085A">
              <w:rPr>
                <w:rFonts w:ascii="GHEA Grapalat" w:hAnsi="GHEA Grapalat" w:cs="Sylfaen"/>
                <w:b/>
                <w:sz w:val="20"/>
                <w:lang w:val="hy-AM"/>
              </w:rPr>
              <w:lastRenderedPageBreak/>
              <w:t>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C50B44"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lastRenderedPageBreak/>
              <w:t>Տուգանք – պայմանագրային գնի 0.5% չափով</w:t>
            </w:r>
          </w:p>
        </w:tc>
      </w:tr>
      <w:tr w:rsidR="00B4085A" w:rsidRPr="00B4085A" w14:paraId="5B7B6A66"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5B84D" w14:textId="77777777" w:rsidR="00B4085A" w:rsidRPr="00B4085A" w:rsidRDefault="00B4085A" w:rsidP="00B4085A">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DC4E2B"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AFAC8C"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Տուգանք – պայմանագրային գնի 0.5% չափով</w:t>
            </w:r>
          </w:p>
        </w:tc>
      </w:tr>
      <w:tr w:rsidR="00B4085A" w:rsidRPr="00B4085A" w14:paraId="06D9C567"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ADA858" w14:textId="77777777" w:rsidR="00B4085A" w:rsidRPr="00B4085A" w:rsidRDefault="00B4085A" w:rsidP="00B4085A">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1FF0EA"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կատարվող աշխատանքների կապալի պայմանագրի պայմաններին, շինարարական նորմերին և կանոններին չհամապատասխանելը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6A1CA5"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Տուգանք – պայմանագրային գնի 0.5% չափով</w:t>
            </w:r>
          </w:p>
        </w:tc>
      </w:tr>
      <w:tr w:rsidR="00B4085A" w:rsidRPr="00B4085A" w14:paraId="626271A7"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76C3A0" w14:textId="77777777" w:rsidR="00B4085A" w:rsidRPr="00B4085A" w:rsidRDefault="00B4085A" w:rsidP="00B4085A">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BCEB4"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 xml:space="preserve">նյութերի որակի և շինարարական աշխատանքների ընթացքի, մասնագրերին և պայմանագրային մյուս փաստաթղթերին համապատասխանության չստուգել և չվերահսկելը </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75B9B6"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Տուգանք – պայմանագրային գնի 0.5% չափով</w:t>
            </w:r>
          </w:p>
        </w:tc>
      </w:tr>
      <w:tr w:rsidR="00B4085A" w:rsidRPr="00B4085A" w14:paraId="052AD432"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EFB4A" w14:textId="77777777" w:rsidR="00B4085A" w:rsidRPr="00B4085A" w:rsidRDefault="00B4085A" w:rsidP="00B4085A">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EB4E1A"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շինաշխատանքների գործընթացը, համաձայն պայմանագրի մեջ նշված ժամանակացույցի, չվերահսկել և չգնահատելը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201DF9"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Տուգանք – պայմանագրային գնի 0.5% չափով</w:t>
            </w:r>
          </w:p>
        </w:tc>
      </w:tr>
      <w:tr w:rsidR="00B4085A" w:rsidRPr="00B4085A" w14:paraId="13A596BD"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B2382" w14:textId="77777777" w:rsidR="00B4085A" w:rsidRPr="00B4085A" w:rsidRDefault="00B4085A" w:rsidP="00B4085A">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2E058C"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որակի ապահովման համար փորձարկումների արդյունքների, բոլոր փաստաթղթերի (այդ թվում՝ բոլոր ծավալային չափերի և հաշվարկների), որոնք անհրաժեշտ են համապատասխան վճարումները իրականացնելու համար, չստուգելը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97A519" w14:textId="77777777" w:rsidR="00B4085A" w:rsidRPr="00B4085A" w:rsidRDefault="00B4085A" w:rsidP="00B4085A">
            <w:pPr>
              <w:jc w:val="both"/>
              <w:rPr>
                <w:rFonts w:ascii="GHEA Grapalat" w:hAnsi="GHEA Grapalat" w:cs="Sylfaen"/>
                <w:b/>
                <w:sz w:val="20"/>
                <w:lang w:val="hy-AM"/>
              </w:rPr>
            </w:pPr>
            <w:r w:rsidRPr="00B4085A">
              <w:rPr>
                <w:rFonts w:ascii="GHEA Grapalat" w:hAnsi="GHEA Grapalat" w:cs="Sylfaen"/>
                <w:b/>
                <w:sz w:val="20"/>
                <w:lang w:val="hy-AM"/>
              </w:rPr>
              <w:t>Տուգանք – պայմանագրային գնի 0.5% չափով</w:t>
            </w:r>
          </w:p>
        </w:tc>
      </w:tr>
    </w:tbl>
    <w:p w14:paraId="077B3547" w14:textId="77777777" w:rsidR="00F9495C" w:rsidRPr="00D66974" w:rsidRDefault="00F9495C" w:rsidP="000F3BAC">
      <w:pPr>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 xml:space="preserve">պայմանագիրը, եթե արձանագրված խախտումները մինչև պայմանագրի կնքումը </w:t>
      </w:r>
      <w:r w:rsidRPr="00D66974">
        <w:rPr>
          <w:rFonts w:ascii="GHEA Grapalat" w:hAnsi="GHEA Grapalat"/>
          <w:sz w:val="20"/>
          <w:lang w:val="hy-AM"/>
        </w:rPr>
        <w:lastRenderedPageBreak/>
        <w:t>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06C8C51" w14:textId="77777777" w:rsidR="003B509C" w:rsidRPr="003833BE"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1F4FDB37" w14:textId="77777777" w:rsidR="003B509C"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w:t>
      </w:r>
      <w:r w:rsidRPr="00D66974">
        <w:rPr>
          <w:rFonts w:ascii="GHEA Grapalat" w:hAnsi="GHEA Grapalat"/>
          <w:sz w:val="20"/>
          <w:szCs w:val="20"/>
          <w:lang w:val="hy-AM" w:eastAsia="ru-RU"/>
        </w:rPr>
        <w:lastRenderedPageBreak/>
        <w:t>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Default="007678FA" w:rsidP="00CD0CC7">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77D5677C" w14:textId="284D691C" w:rsidR="00E528AD" w:rsidRPr="00B4085A" w:rsidRDefault="00E12D78" w:rsidP="00B4085A">
      <w:pPr>
        <w:ind w:firstLine="567"/>
        <w:jc w:val="both"/>
        <w:rPr>
          <w:rFonts w:ascii="GHEA Grapalat" w:hAnsi="GHEA Grapalat"/>
          <w:sz w:val="20"/>
          <w:szCs w:val="20"/>
          <w:vertAlign w:val="superscript"/>
          <w:lang w:val="hy-AM" w:eastAsia="ru-RU"/>
        </w:rPr>
      </w:pPr>
      <w:r w:rsidRPr="00E12D78">
        <w:rPr>
          <w:rFonts w:ascii="GHEA Grapalat" w:hAnsi="GHEA Grapalat"/>
          <w:bCs/>
          <w:sz w:val="20"/>
          <w:szCs w:val="20"/>
          <w:lang w:val="hy-AM" w:eastAsia="ru-RU"/>
        </w:rPr>
        <w:t>7.16</w:t>
      </w:r>
      <w:r w:rsidR="001B2244">
        <w:rPr>
          <w:rFonts w:ascii="GHEA Grapalat" w:hAnsi="GHEA Grapalat"/>
          <w:b/>
          <w:sz w:val="20"/>
          <w:szCs w:val="20"/>
          <w:lang w:val="hy-AM" w:eastAsia="ru-RU"/>
        </w:rPr>
        <w:t xml:space="preserve"> </w:t>
      </w:r>
      <w:r w:rsidR="001B2244" w:rsidRPr="006F24D1">
        <w:rPr>
          <w:rFonts w:ascii="GHEA Grapalat" w:hAnsi="GHEA Grapalat"/>
          <w:sz w:val="20"/>
          <w:szCs w:val="20"/>
          <w:lang w:val="hy-AM" w:eastAsia="ru-RU"/>
        </w:rPr>
        <w:t>Պ</w:t>
      </w:r>
      <w:r w:rsidR="001B2244" w:rsidRPr="006F24D1">
        <w:rPr>
          <w:rFonts w:ascii="GHEA Grapalat" w:hAnsi="GHEA Grapalat" w:cs="Sylfaen"/>
          <w:sz w:val="20"/>
          <w:szCs w:val="20"/>
          <w:lang w:val="pt-BR"/>
        </w:rPr>
        <w:t>այմանագրով</w:t>
      </w:r>
      <w:r w:rsidR="001B2244" w:rsidRPr="006F24D1">
        <w:rPr>
          <w:rFonts w:ascii="GHEA Grapalat" w:hAnsi="GHEA Grapalat" w:cs="Sylfaen"/>
          <w:sz w:val="20"/>
          <w:szCs w:val="20"/>
          <w:lang w:val="hy-AM"/>
        </w:rPr>
        <w:t xml:space="preserve"> նախատեսված</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Պատվիրատուի</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իրավունքներն</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ու</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պարտականությունները ՀՀ օրենսդրությամբ սահմանված կարգով</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իրականացնում</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է</w:t>
      </w:r>
      <w:r w:rsidR="001B2244" w:rsidRPr="00925240">
        <w:rPr>
          <w:rFonts w:ascii="GHEA Grapalat" w:hAnsi="GHEA Grapalat" w:cs="Sylfaen"/>
          <w:b/>
          <w:sz w:val="20"/>
          <w:szCs w:val="20"/>
          <w:lang w:val="hy-AM"/>
        </w:rPr>
        <w:t xml:space="preserve"> </w:t>
      </w:r>
      <w:r w:rsidR="00B4085A" w:rsidRPr="00A65AD8">
        <w:rPr>
          <w:rFonts w:ascii="GHEA Grapalat" w:hAnsi="GHEA Grapalat" w:cs="Sylfaen"/>
          <w:b/>
          <w:sz w:val="20"/>
          <w:lang w:val="hy-AM"/>
        </w:rPr>
        <w:t>Երևանի քաղաքապետարանի աշխատակազմի շինարարության և բարեկարգման վարչությունը:</w:t>
      </w: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CA1EAA">
      <w:pPr>
        <w:autoSpaceDE w:val="0"/>
        <w:autoSpaceDN w:val="0"/>
        <w:adjustRightInd w:val="0"/>
        <w:jc w:val="center"/>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3B260FBF" w14:textId="392A5EB9" w:rsidR="00513CB2" w:rsidRPr="00F566BF" w:rsidRDefault="00513CB2" w:rsidP="00CA1EAA">
      <w:pPr>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05AE27CA"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w:t>
      </w:r>
      <w:r w:rsidR="00E12D78">
        <w:rPr>
          <w:rFonts w:ascii="GHEA Grapalat" w:hAnsi="GHEA Grapalat"/>
          <w:i/>
          <w:sz w:val="18"/>
          <w:lang w:val="hy-AM"/>
        </w:rPr>
        <w:t>6</w:t>
      </w:r>
      <w:r w:rsidRPr="00F566BF">
        <w:rPr>
          <w:rFonts w:ascii="GHEA Grapalat" w:hAnsi="GHEA Grapalat"/>
          <w:i/>
          <w:sz w:val="18"/>
          <w:lang w:val="hy-AM"/>
        </w:rPr>
        <w:t xml:space="preserve">  թ. կնքված </w:t>
      </w:r>
    </w:p>
    <w:p w14:paraId="5307A71E" w14:textId="1A5CB17D"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A61552">
        <w:rPr>
          <w:rFonts w:ascii="GHEA Grapalat" w:hAnsi="GHEA Grapalat"/>
          <w:i/>
          <w:sz w:val="18"/>
          <w:lang w:val="hy-AM"/>
        </w:rPr>
        <w:t>ԵՔ-ԲՄԽԾՁԲ-26/36</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33B7A99B" w14:textId="77777777" w:rsidR="00E12D78" w:rsidRDefault="00513CB2" w:rsidP="00E12D78">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0D1A2CBE" w14:textId="0CF49860" w:rsidR="00E12D78" w:rsidRDefault="00A61552" w:rsidP="00E12D78">
      <w:pPr>
        <w:jc w:val="center"/>
        <w:rPr>
          <w:rFonts w:ascii="GHEA Grapalat" w:hAnsi="GHEA Grapalat"/>
          <w:sz w:val="20"/>
          <w:lang w:val="hy-AM"/>
        </w:rPr>
      </w:pPr>
      <w:r>
        <w:rPr>
          <w:rFonts w:ascii="GHEA Grapalat" w:hAnsi="GHEA Grapalat"/>
          <w:b/>
          <w:i/>
          <w:sz w:val="20"/>
          <w:lang w:val="hy-AM"/>
        </w:rPr>
        <w:t xml:space="preserve">Երևան քաղաքի Շենգավիթ վարչական շրջանի թիվ 143 մանկապարտեզի բակի բարեկարգման աշխատանքների </w:t>
      </w:r>
      <w:r w:rsidR="0015058C">
        <w:rPr>
          <w:rFonts w:ascii="GHEA Grapalat" w:hAnsi="GHEA Grapalat"/>
          <w:b/>
          <w:i/>
          <w:sz w:val="20"/>
          <w:lang w:val="hy-AM"/>
        </w:rPr>
        <w:t xml:space="preserve"> </w:t>
      </w:r>
      <w:r w:rsidR="00E12D78" w:rsidRPr="00E12D78">
        <w:rPr>
          <w:rFonts w:ascii="GHEA Grapalat" w:hAnsi="GHEA Grapalat"/>
          <w:b/>
          <w:i/>
          <w:sz w:val="20"/>
          <w:lang w:val="hy-AM"/>
        </w:rPr>
        <w:t xml:space="preserve"> որակի տեխնիկական հսկողության խորհրդատվական ծառայություններ</w:t>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t xml:space="preserve">                                                        </w:t>
      </w:r>
    </w:p>
    <w:p w14:paraId="68DD8B6C" w14:textId="663B5434" w:rsidR="00513CB2" w:rsidRPr="00E12D78" w:rsidRDefault="00513CB2" w:rsidP="00E12D78">
      <w:pPr>
        <w:jc w:val="right"/>
        <w:rPr>
          <w:rFonts w:ascii="GHEA Grapalat" w:hAnsi="GHEA Grapalat"/>
          <w:sz w:val="20"/>
          <w:lang w:val="hy-AM"/>
        </w:rPr>
      </w:pPr>
      <w:r w:rsidRPr="00F566BF">
        <w:rPr>
          <w:rFonts w:ascii="GHEA Grapalat" w:hAnsi="GHEA Grapalat"/>
          <w:sz w:val="20"/>
          <w:lang w:val="hy-AM"/>
        </w:rPr>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813CD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B4085A" w:rsidRPr="006A5823" w14:paraId="42BDB399" w14:textId="77777777" w:rsidTr="0073622D">
        <w:trPr>
          <w:trHeight w:val="246"/>
        </w:trPr>
        <w:tc>
          <w:tcPr>
            <w:tcW w:w="607" w:type="dxa"/>
            <w:vAlign w:val="center"/>
          </w:tcPr>
          <w:p w14:paraId="5594818A" w14:textId="77777777" w:rsidR="00B4085A" w:rsidRDefault="00B4085A" w:rsidP="00B4085A">
            <w:pPr>
              <w:jc w:val="center"/>
              <w:rPr>
                <w:rFonts w:ascii="GHEA Grapalat" w:hAnsi="GHEA Grapalat"/>
                <w:sz w:val="20"/>
                <w:lang w:val="hy-AM"/>
              </w:rPr>
            </w:pPr>
          </w:p>
          <w:p w14:paraId="0016D260" w14:textId="77777777" w:rsidR="00B4085A" w:rsidRDefault="00B4085A" w:rsidP="00B4085A">
            <w:pPr>
              <w:jc w:val="center"/>
              <w:rPr>
                <w:rFonts w:ascii="GHEA Grapalat" w:hAnsi="GHEA Grapalat"/>
                <w:sz w:val="20"/>
                <w:lang w:val="hy-AM"/>
              </w:rPr>
            </w:pPr>
          </w:p>
          <w:p w14:paraId="125DEC0B" w14:textId="77777777" w:rsidR="00B4085A" w:rsidRDefault="00B4085A" w:rsidP="00B4085A">
            <w:pPr>
              <w:jc w:val="center"/>
              <w:rPr>
                <w:rFonts w:ascii="GHEA Grapalat" w:hAnsi="GHEA Grapalat"/>
                <w:sz w:val="20"/>
                <w:lang w:val="hy-AM"/>
              </w:rPr>
            </w:pPr>
          </w:p>
          <w:p w14:paraId="69E1F170" w14:textId="77777777" w:rsidR="00B4085A" w:rsidRDefault="00B4085A" w:rsidP="00B4085A">
            <w:pPr>
              <w:jc w:val="center"/>
              <w:rPr>
                <w:rFonts w:ascii="GHEA Grapalat" w:hAnsi="GHEA Grapalat"/>
                <w:sz w:val="20"/>
                <w:lang w:val="hy-AM"/>
              </w:rPr>
            </w:pPr>
          </w:p>
          <w:p w14:paraId="1C2455A1" w14:textId="77777777" w:rsidR="00B4085A" w:rsidRDefault="00B4085A" w:rsidP="00B4085A">
            <w:pPr>
              <w:jc w:val="center"/>
              <w:rPr>
                <w:rFonts w:ascii="GHEA Grapalat" w:hAnsi="GHEA Grapalat"/>
                <w:sz w:val="20"/>
                <w:lang w:val="hy-AM"/>
              </w:rPr>
            </w:pPr>
          </w:p>
          <w:p w14:paraId="48AD110D" w14:textId="77777777" w:rsidR="00B4085A" w:rsidRDefault="00B4085A" w:rsidP="00B4085A">
            <w:pPr>
              <w:jc w:val="center"/>
              <w:rPr>
                <w:rFonts w:ascii="GHEA Grapalat" w:hAnsi="GHEA Grapalat"/>
                <w:sz w:val="20"/>
                <w:lang w:val="hy-AM"/>
              </w:rPr>
            </w:pPr>
          </w:p>
          <w:p w14:paraId="28F17BB0" w14:textId="77777777" w:rsidR="00B4085A" w:rsidRDefault="00B4085A" w:rsidP="00B4085A">
            <w:pPr>
              <w:jc w:val="center"/>
              <w:rPr>
                <w:rFonts w:ascii="GHEA Grapalat" w:hAnsi="GHEA Grapalat"/>
                <w:sz w:val="20"/>
                <w:lang w:val="hy-AM"/>
              </w:rPr>
            </w:pPr>
          </w:p>
          <w:p w14:paraId="3E304B1C" w14:textId="32740BB2" w:rsidR="00B4085A" w:rsidRDefault="00B4085A" w:rsidP="00B4085A">
            <w:pPr>
              <w:jc w:val="center"/>
              <w:rPr>
                <w:rFonts w:ascii="GHEA Grapalat" w:hAnsi="GHEA Grapalat"/>
                <w:sz w:val="20"/>
                <w:lang w:val="hy-AM"/>
              </w:rPr>
            </w:pPr>
            <w:r>
              <w:rPr>
                <w:rFonts w:ascii="GHEA Grapalat" w:hAnsi="GHEA Grapalat"/>
                <w:sz w:val="20"/>
                <w:lang w:val="hy-AM"/>
              </w:rPr>
              <w:t>1</w:t>
            </w:r>
          </w:p>
          <w:p w14:paraId="67DD88EF" w14:textId="77777777" w:rsidR="00B4085A" w:rsidRDefault="00B4085A" w:rsidP="00B4085A">
            <w:pPr>
              <w:jc w:val="center"/>
              <w:rPr>
                <w:rFonts w:ascii="GHEA Grapalat" w:hAnsi="GHEA Grapalat"/>
                <w:sz w:val="20"/>
                <w:lang w:val="hy-AM"/>
              </w:rPr>
            </w:pPr>
          </w:p>
          <w:p w14:paraId="490B828C" w14:textId="77777777" w:rsidR="00B4085A" w:rsidRDefault="00B4085A" w:rsidP="00B4085A">
            <w:pPr>
              <w:jc w:val="center"/>
              <w:rPr>
                <w:rFonts w:ascii="GHEA Grapalat" w:hAnsi="GHEA Grapalat"/>
                <w:sz w:val="20"/>
                <w:lang w:val="hy-AM"/>
              </w:rPr>
            </w:pPr>
          </w:p>
          <w:p w14:paraId="54AD2686" w14:textId="77777777" w:rsidR="00B4085A" w:rsidRDefault="00B4085A" w:rsidP="00B4085A">
            <w:pPr>
              <w:jc w:val="center"/>
              <w:rPr>
                <w:rFonts w:ascii="GHEA Grapalat" w:hAnsi="GHEA Grapalat"/>
                <w:sz w:val="20"/>
                <w:lang w:val="hy-AM"/>
              </w:rPr>
            </w:pPr>
          </w:p>
          <w:p w14:paraId="05BF3CBB" w14:textId="77777777" w:rsidR="00B4085A" w:rsidRDefault="00B4085A" w:rsidP="00B4085A">
            <w:pPr>
              <w:jc w:val="center"/>
              <w:rPr>
                <w:rFonts w:ascii="GHEA Grapalat" w:hAnsi="GHEA Grapalat"/>
                <w:sz w:val="20"/>
                <w:lang w:val="hy-AM"/>
              </w:rPr>
            </w:pPr>
          </w:p>
          <w:p w14:paraId="7C9BCA1F" w14:textId="77777777" w:rsidR="00B4085A" w:rsidRDefault="00B4085A" w:rsidP="00B4085A">
            <w:pPr>
              <w:jc w:val="center"/>
              <w:rPr>
                <w:rFonts w:ascii="GHEA Grapalat" w:hAnsi="GHEA Grapalat"/>
                <w:sz w:val="20"/>
                <w:lang w:val="hy-AM"/>
              </w:rPr>
            </w:pPr>
          </w:p>
          <w:p w14:paraId="1E53FF2C" w14:textId="77777777" w:rsidR="00B4085A" w:rsidRDefault="00B4085A" w:rsidP="00B4085A">
            <w:pPr>
              <w:jc w:val="center"/>
              <w:rPr>
                <w:rFonts w:ascii="GHEA Grapalat" w:hAnsi="GHEA Grapalat"/>
                <w:sz w:val="20"/>
                <w:lang w:val="hy-AM"/>
              </w:rPr>
            </w:pPr>
          </w:p>
          <w:p w14:paraId="6336AE00" w14:textId="77777777" w:rsidR="00B4085A" w:rsidRDefault="00B4085A" w:rsidP="00B4085A">
            <w:pPr>
              <w:jc w:val="center"/>
              <w:rPr>
                <w:rFonts w:ascii="GHEA Grapalat" w:hAnsi="GHEA Grapalat"/>
                <w:sz w:val="20"/>
                <w:lang w:val="hy-AM"/>
              </w:rPr>
            </w:pPr>
          </w:p>
          <w:p w14:paraId="729CC149" w14:textId="77777777" w:rsidR="00B4085A" w:rsidRDefault="00B4085A" w:rsidP="00B4085A">
            <w:pPr>
              <w:jc w:val="center"/>
              <w:rPr>
                <w:rFonts w:ascii="GHEA Grapalat" w:hAnsi="GHEA Grapalat"/>
                <w:sz w:val="20"/>
                <w:lang w:val="hy-AM"/>
              </w:rPr>
            </w:pPr>
          </w:p>
          <w:p w14:paraId="3498A026" w14:textId="77777777" w:rsidR="00B4085A" w:rsidRDefault="00B4085A" w:rsidP="00B4085A">
            <w:pPr>
              <w:jc w:val="center"/>
              <w:rPr>
                <w:rFonts w:ascii="GHEA Grapalat" w:hAnsi="GHEA Grapalat"/>
                <w:sz w:val="20"/>
                <w:lang w:val="hy-AM"/>
              </w:rPr>
            </w:pPr>
          </w:p>
          <w:p w14:paraId="091B3CE8" w14:textId="77777777" w:rsidR="00B4085A" w:rsidRDefault="00B4085A" w:rsidP="00B4085A">
            <w:pPr>
              <w:jc w:val="center"/>
              <w:rPr>
                <w:rFonts w:ascii="GHEA Grapalat" w:hAnsi="GHEA Grapalat"/>
                <w:sz w:val="20"/>
                <w:lang w:val="hy-AM"/>
              </w:rPr>
            </w:pPr>
          </w:p>
          <w:p w14:paraId="0F275F7A" w14:textId="77777777" w:rsidR="00B4085A" w:rsidRDefault="00B4085A" w:rsidP="00B4085A">
            <w:pPr>
              <w:jc w:val="center"/>
              <w:rPr>
                <w:rFonts w:ascii="GHEA Grapalat" w:hAnsi="GHEA Grapalat"/>
                <w:sz w:val="20"/>
                <w:lang w:val="hy-AM"/>
              </w:rPr>
            </w:pPr>
          </w:p>
          <w:p w14:paraId="66BB29C7" w14:textId="77777777" w:rsidR="00B4085A" w:rsidRDefault="00B4085A" w:rsidP="00B4085A">
            <w:pPr>
              <w:jc w:val="center"/>
              <w:rPr>
                <w:rFonts w:ascii="GHEA Grapalat" w:hAnsi="GHEA Grapalat"/>
                <w:sz w:val="20"/>
                <w:lang w:val="hy-AM"/>
              </w:rPr>
            </w:pPr>
          </w:p>
          <w:p w14:paraId="4206D553" w14:textId="77777777" w:rsidR="00B4085A" w:rsidRDefault="00B4085A" w:rsidP="00B4085A">
            <w:pPr>
              <w:jc w:val="center"/>
              <w:rPr>
                <w:rFonts w:ascii="GHEA Grapalat" w:hAnsi="GHEA Grapalat"/>
                <w:sz w:val="20"/>
                <w:lang w:val="hy-AM"/>
              </w:rPr>
            </w:pPr>
          </w:p>
          <w:p w14:paraId="043DC846" w14:textId="77777777" w:rsidR="00B4085A" w:rsidRDefault="00B4085A" w:rsidP="00B4085A">
            <w:pPr>
              <w:jc w:val="center"/>
              <w:rPr>
                <w:rFonts w:ascii="GHEA Grapalat" w:hAnsi="GHEA Grapalat"/>
                <w:sz w:val="20"/>
                <w:lang w:val="hy-AM"/>
              </w:rPr>
            </w:pPr>
          </w:p>
          <w:p w14:paraId="0CE60DF5" w14:textId="77777777" w:rsidR="00B4085A" w:rsidRDefault="00B4085A" w:rsidP="00B4085A">
            <w:pPr>
              <w:jc w:val="center"/>
              <w:rPr>
                <w:rFonts w:ascii="GHEA Grapalat" w:hAnsi="GHEA Grapalat"/>
                <w:sz w:val="20"/>
                <w:lang w:val="hy-AM"/>
              </w:rPr>
            </w:pPr>
          </w:p>
          <w:p w14:paraId="7CF6B821" w14:textId="77777777" w:rsidR="00B4085A" w:rsidRDefault="00B4085A" w:rsidP="00B4085A">
            <w:pPr>
              <w:jc w:val="center"/>
              <w:rPr>
                <w:rFonts w:ascii="GHEA Grapalat" w:hAnsi="GHEA Grapalat"/>
                <w:sz w:val="20"/>
                <w:lang w:val="hy-AM"/>
              </w:rPr>
            </w:pPr>
          </w:p>
          <w:p w14:paraId="23F723DD" w14:textId="77777777" w:rsidR="00B4085A" w:rsidRDefault="00B4085A" w:rsidP="00B4085A">
            <w:pPr>
              <w:jc w:val="center"/>
              <w:rPr>
                <w:rFonts w:ascii="GHEA Grapalat" w:hAnsi="GHEA Grapalat"/>
                <w:sz w:val="20"/>
                <w:lang w:val="hy-AM"/>
              </w:rPr>
            </w:pPr>
          </w:p>
          <w:p w14:paraId="18CFFA55" w14:textId="77777777" w:rsidR="00B4085A" w:rsidRDefault="00B4085A" w:rsidP="00B4085A">
            <w:pPr>
              <w:jc w:val="center"/>
              <w:rPr>
                <w:rFonts w:ascii="GHEA Grapalat" w:hAnsi="GHEA Grapalat"/>
                <w:sz w:val="20"/>
                <w:lang w:val="hy-AM"/>
              </w:rPr>
            </w:pPr>
          </w:p>
          <w:p w14:paraId="4642D553" w14:textId="77777777" w:rsidR="00B4085A" w:rsidRDefault="00B4085A" w:rsidP="00B4085A">
            <w:pPr>
              <w:jc w:val="center"/>
              <w:rPr>
                <w:rFonts w:ascii="GHEA Grapalat" w:hAnsi="GHEA Grapalat"/>
                <w:sz w:val="20"/>
                <w:lang w:val="hy-AM"/>
              </w:rPr>
            </w:pPr>
          </w:p>
          <w:p w14:paraId="23A484E9" w14:textId="77777777" w:rsidR="00B4085A" w:rsidRDefault="00B4085A" w:rsidP="00B4085A">
            <w:pPr>
              <w:jc w:val="center"/>
              <w:rPr>
                <w:rFonts w:ascii="GHEA Grapalat" w:hAnsi="GHEA Grapalat"/>
                <w:sz w:val="20"/>
                <w:lang w:val="hy-AM"/>
              </w:rPr>
            </w:pPr>
          </w:p>
          <w:p w14:paraId="274F248C" w14:textId="77777777" w:rsidR="00B4085A" w:rsidRDefault="00B4085A" w:rsidP="00B4085A">
            <w:pPr>
              <w:rPr>
                <w:rFonts w:ascii="GHEA Grapalat" w:hAnsi="GHEA Grapalat"/>
                <w:sz w:val="20"/>
                <w:lang w:val="hy-AM"/>
              </w:rPr>
            </w:pPr>
          </w:p>
          <w:p w14:paraId="205966F4" w14:textId="77777777" w:rsidR="00B4085A" w:rsidRDefault="00B4085A" w:rsidP="00B4085A">
            <w:pPr>
              <w:jc w:val="center"/>
              <w:rPr>
                <w:rFonts w:ascii="GHEA Grapalat" w:hAnsi="GHEA Grapalat"/>
                <w:sz w:val="20"/>
                <w:lang w:val="hy-AM"/>
              </w:rPr>
            </w:pPr>
          </w:p>
          <w:p w14:paraId="512005EF" w14:textId="77777777" w:rsidR="00B4085A" w:rsidRDefault="00B4085A" w:rsidP="00B4085A">
            <w:pPr>
              <w:jc w:val="center"/>
              <w:rPr>
                <w:rFonts w:ascii="GHEA Grapalat" w:hAnsi="GHEA Grapalat"/>
                <w:sz w:val="20"/>
                <w:lang w:val="hy-AM"/>
              </w:rPr>
            </w:pPr>
          </w:p>
          <w:p w14:paraId="3D3A7B60" w14:textId="208D2020" w:rsidR="00B4085A" w:rsidRPr="00453E01" w:rsidRDefault="00B4085A" w:rsidP="00B4085A">
            <w:pPr>
              <w:jc w:val="center"/>
              <w:rPr>
                <w:rFonts w:ascii="GHEA Grapalat" w:hAnsi="GHEA Grapalat"/>
                <w:sz w:val="20"/>
                <w:lang w:val="hy-AM"/>
              </w:rPr>
            </w:pPr>
          </w:p>
        </w:tc>
        <w:tc>
          <w:tcPr>
            <w:tcW w:w="1620" w:type="dxa"/>
            <w:vAlign w:val="center"/>
          </w:tcPr>
          <w:p w14:paraId="2726D379" w14:textId="77777777" w:rsidR="00B4085A" w:rsidRPr="00B4085A" w:rsidRDefault="00B4085A" w:rsidP="00B4085A">
            <w:pPr>
              <w:jc w:val="center"/>
            </w:pPr>
            <w:r w:rsidRPr="00B4085A">
              <w:lastRenderedPageBreak/>
              <w:t>71351540/108</w:t>
            </w:r>
          </w:p>
          <w:p w14:paraId="079BEF77" w14:textId="62D2DE37" w:rsidR="00B4085A" w:rsidRPr="00B4085A" w:rsidRDefault="00B4085A" w:rsidP="00B4085A">
            <w:pPr>
              <w:jc w:val="center"/>
            </w:pPr>
          </w:p>
        </w:tc>
        <w:tc>
          <w:tcPr>
            <w:tcW w:w="5310" w:type="dxa"/>
            <w:tcBorders>
              <w:top w:val="single" w:sz="4" w:space="0" w:color="auto"/>
              <w:left w:val="single" w:sz="4" w:space="0" w:color="auto"/>
              <w:bottom w:val="single" w:sz="4" w:space="0" w:color="auto"/>
              <w:right w:val="single" w:sz="4" w:space="0" w:color="auto"/>
            </w:tcBorders>
          </w:tcPr>
          <w:p w14:paraId="60A6D829" w14:textId="77777777" w:rsidR="00B4085A" w:rsidRPr="00B4085A" w:rsidRDefault="00B4085A" w:rsidP="00B4085A">
            <w:pPr>
              <w:pStyle w:val="ListParagraph"/>
              <w:spacing w:line="276" w:lineRule="auto"/>
              <w:ind w:left="360" w:right="180"/>
              <w:jc w:val="both"/>
            </w:pPr>
            <w:proofErr w:type="spellStart"/>
            <w:r w:rsidRPr="00B4085A">
              <w:rPr>
                <w:rFonts w:ascii="Sylfaen" w:hAnsi="Sylfaen" w:cs="Sylfaen"/>
              </w:rPr>
              <w:t>Ծառայության</w:t>
            </w:r>
            <w:proofErr w:type="spellEnd"/>
            <w:r w:rsidRPr="00B4085A">
              <w:t xml:space="preserve"> </w:t>
            </w:r>
            <w:proofErr w:type="spellStart"/>
            <w:r w:rsidRPr="00B4085A">
              <w:rPr>
                <w:rFonts w:ascii="Sylfaen" w:hAnsi="Sylfaen" w:cs="Sylfaen"/>
              </w:rPr>
              <w:t>մատուցման</w:t>
            </w:r>
            <w:proofErr w:type="spellEnd"/>
            <w:r w:rsidRPr="00B4085A">
              <w:t xml:space="preserve"> </w:t>
            </w:r>
            <w:proofErr w:type="spellStart"/>
            <w:r w:rsidRPr="00B4085A">
              <w:rPr>
                <w:rFonts w:ascii="Sylfaen" w:hAnsi="Sylfaen" w:cs="Sylfaen"/>
              </w:rPr>
              <w:t>ընդհանուր</w:t>
            </w:r>
            <w:proofErr w:type="spellEnd"/>
            <w:r w:rsidRPr="00B4085A">
              <w:t xml:space="preserve"> </w:t>
            </w:r>
            <w:proofErr w:type="spellStart"/>
            <w:r w:rsidRPr="00B4085A">
              <w:rPr>
                <w:rFonts w:ascii="Sylfaen" w:hAnsi="Sylfaen" w:cs="Sylfaen"/>
              </w:rPr>
              <w:t>պահանջներ</w:t>
            </w:r>
            <w:proofErr w:type="spellEnd"/>
          </w:p>
          <w:p w14:paraId="7BBF9959" w14:textId="77777777" w:rsidR="00B4085A" w:rsidRPr="00B4085A" w:rsidRDefault="00B4085A" w:rsidP="00B4085A">
            <w:pPr>
              <w:pStyle w:val="ListParagraph"/>
              <w:spacing w:line="276" w:lineRule="auto"/>
              <w:ind w:left="360" w:right="180"/>
              <w:jc w:val="both"/>
            </w:pPr>
            <w:r w:rsidRPr="00B4085A">
              <w:t xml:space="preserve">1. </w:t>
            </w:r>
            <w:proofErr w:type="spellStart"/>
            <w:r w:rsidRPr="00B4085A">
              <w:rPr>
                <w:rFonts w:ascii="Sylfaen" w:hAnsi="Sylfaen" w:cs="Sylfaen"/>
              </w:rPr>
              <w:t>Տեխնիկական</w:t>
            </w:r>
            <w:proofErr w:type="spellEnd"/>
            <w:r w:rsidRPr="00B4085A">
              <w:t xml:space="preserve"> </w:t>
            </w:r>
            <w:proofErr w:type="spellStart"/>
            <w:r w:rsidRPr="00B4085A">
              <w:rPr>
                <w:rFonts w:ascii="Sylfaen" w:hAnsi="Sylfaen" w:cs="Sylfaen"/>
              </w:rPr>
              <w:t>հսկողությունը</w:t>
            </w:r>
            <w:proofErr w:type="spellEnd"/>
            <w:r w:rsidRPr="00B4085A">
              <w:t xml:space="preserve"> </w:t>
            </w:r>
            <w:proofErr w:type="spellStart"/>
            <w:r w:rsidRPr="00B4085A">
              <w:rPr>
                <w:rFonts w:ascii="Sylfaen" w:hAnsi="Sylfaen" w:cs="Sylfaen"/>
              </w:rPr>
              <w:t>պետք</w:t>
            </w:r>
            <w:proofErr w:type="spellEnd"/>
            <w:r w:rsidRPr="00B4085A">
              <w:t xml:space="preserve"> </w:t>
            </w:r>
            <w:r w:rsidRPr="00B4085A">
              <w:rPr>
                <w:rFonts w:ascii="Sylfaen" w:hAnsi="Sylfaen" w:cs="Sylfaen"/>
              </w:rPr>
              <w:t>է</w:t>
            </w:r>
            <w:r w:rsidRPr="00B4085A">
              <w:t xml:space="preserve"> </w:t>
            </w:r>
            <w:proofErr w:type="spellStart"/>
            <w:r w:rsidRPr="00B4085A">
              <w:rPr>
                <w:rFonts w:ascii="Sylfaen" w:hAnsi="Sylfaen" w:cs="Sylfaen"/>
              </w:rPr>
              <w:t>իրականացվի</w:t>
            </w:r>
            <w:proofErr w:type="spellEnd"/>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տրամադրվող</w:t>
            </w:r>
            <w:proofErr w:type="spellEnd"/>
            <w:r w:rsidRPr="00B4085A">
              <w:t xml:space="preserve"> </w:t>
            </w:r>
            <w:proofErr w:type="spellStart"/>
            <w:r w:rsidRPr="00B4085A">
              <w:rPr>
                <w:rFonts w:ascii="Sylfaen" w:hAnsi="Sylfaen" w:cs="Sylfaen"/>
              </w:rPr>
              <w:t>նախագծանախահաշվային</w:t>
            </w:r>
            <w:proofErr w:type="spellEnd"/>
            <w:r w:rsidRPr="00B4085A">
              <w:t xml:space="preserve"> </w:t>
            </w:r>
            <w:proofErr w:type="spellStart"/>
            <w:r w:rsidRPr="00B4085A">
              <w:rPr>
                <w:rFonts w:ascii="Sylfaen" w:hAnsi="Sylfaen" w:cs="Sylfaen"/>
              </w:rPr>
              <w:t>փաստաթղթերի</w:t>
            </w:r>
            <w:proofErr w:type="spellEnd"/>
            <w:r w:rsidRPr="00B4085A">
              <w:t xml:space="preserve"> </w:t>
            </w:r>
            <w:proofErr w:type="spellStart"/>
            <w:r w:rsidRPr="00B4085A">
              <w:rPr>
                <w:rFonts w:ascii="Sylfaen" w:hAnsi="Sylfaen" w:cs="Sylfaen"/>
              </w:rPr>
              <w:t>հիման</w:t>
            </w:r>
            <w:proofErr w:type="spellEnd"/>
            <w:r w:rsidRPr="00B4085A">
              <w:t xml:space="preserve"> </w:t>
            </w:r>
            <w:proofErr w:type="spellStart"/>
            <w:r w:rsidRPr="00B4085A">
              <w:rPr>
                <w:rFonts w:ascii="Sylfaen" w:hAnsi="Sylfaen" w:cs="Sylfaen"/>
              </w:rPr>
              <w:t>վրա</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պետք</w:t>
            </w:r>
            <w:proofErr w:type="spellEnd"/>
            <w:r w:rsidRPr="00B4085A">
              <w:t xml:space="preserve"> </w:t>
            </w:r>
            <w:r w:rsidRPr="00B4085A">
              <w:rPr>
                <w:rFonts w:ascii="Sylfaen" w:hAnsi="Sylfaen" w:cs="Sylfaen"/>
              </w:rPr>
              <w:t>է</w:t>
            </w:r>
            <w:r w:rsidRPr="00B4085A">
              <w:t xml:space="preserve"> </w:t>
            </w:r>
            <w:proofErr w:type="spellStart"/>
            <w:r w:rsidRPr="00B4085A">
              <w:rPr>
                <w:rFonts w:ascii="Sylfaen" w:hAnsi="Sylfaen" w:cs="Sylfaen"/>
              </w:rPr>
              <w:t>ապահովի</w:t>
            </w:r>
            <w:proofErr w:type="spellEnd"/>
            <w:r w:rsidRPr="00B4085A">
              <w:t xml:space="preserve"> </w:t>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իրականացումը</w:t>
            </w:r>
            <w:proofErr w:type="spellEnd"/>
            <w:r w:rsidRPr="00B4085A">
              <w:t xml:space="preserve"> </w:t>
            </w:r>
            <w:proofErr w:type="spellStart"/>
            <w:r w:rsidRPr="00B4085A">
              <w:rPr>
                <w:rFonts w:ascii="Sylfaen" w:hAnsi="Sylfaen" w:cs="Sylfaen"/>
              </w:rPr>
              <w:t>անհրաժեշտ</w:t>
            </w:r>
            <w:proofErr w:type="spellEnd"/>
            <w:r w:rsidRPr="00B4085A">
              <w:t xml:space="preserve"> </w:t>
            </w:r>
            <w:proofErr w:type="spellStart"/>
            <w:r w:rsidRPr="00B4085A">
              <w:rPr>
                <w:rFonts w:ascii="Sylfaen" w:hAnsi="Sylfaen" w:cs="Sylfaen"/>
              </w:rPr>
              <w:t>որակով</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ինժեներական</w:t>
            </w:r>
            <w:proofErr w:type="spellEnd"/>
            <w:r w:rsidRPr="00B4085A">
              <w:t xml:space="preserve"> </w:t>
            </w:r>
            <w:proofErr w:type="spellStart"/>
            <w:r w:rsidRPr="00B4085A">
              <w:rPr>
                <w:rFonts w:ascii="Sylfaen" w:hAnsi="Sylfaen" w:cs="Sylfaen"/>
              </w:rPr>
              <w:t>նախագծերին</w:t>
            </w:r>
            <w:proofErr w:type="spellEnd"/>
            <w:r w:rsidRPr="00B4085A">
              <w:t xml:space="preserve">, </w:t>
            </w:r>
            <w:proofErr w:type="spellStart"/>
            <w:r w:rsidRPr="00B4085A">
              <w:rPr>
                <w:rFonts w:ascii="Sylfaen" w:hAnsi="Sylfaen" w:cs="Sylfaen"/>
              </w:rPr>
              <w:t>տեխնիկական</w:t>
            </w:r>
            <w:proofErr w:type="spellEnd"/>
            <w:r w:rsidRPr="00B4085A">
              <w:t xml:space="preserve"> </w:t>
            </w:r>
            <w:proofErr w:type="spellStart"/>
            <w:r w:rsidRPr="00B4085A">
              <w:rPr>
                <w:rFonts w:ascii="Sylfaen" w:hAnsi="Sylfaen" w:cs="Sylfaen"/>
              </w:rPr>
              <w:lastRenderedPageBreak/>
              <w:t>առանձնահատկություններին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այլ</w:t>
            </w:r>
            <w:proofErr w:type="spellEnd"/>
            <w:r w:rsidRPr="00B4085A">
              <w:t xml:space="preserve"> </w:t>
            </w:r>
            <w:proofErr w:type="spellStart"/>
            <w:r w:rsidRPr="00B4085A">
              <w:rPr>
                <w:rFonts w:ascii="Sylfaen" w:hAnsi="Sylfaen" w:cs="Sylfaen"/>
              </w:rPr>
              <w:t>պայմանագրային</w:t>
            </w:r>
            <w:proofErr w:type="spellEnd"/>
            <w:r w:rsidRPr="00B4085A">
              <w:t xml:space="preserve"> </w:t>
            </w:r>
            <w:proofErr w:type="spellStart"/>
            <w:r w:rsidRPr="00B4085A">
              <w:rPr>
                <w:rFonts w:ascii="Sylfaen" w:hAnsi="Sylfaen" w:cs="Sylfaen"/>
              </w:rPr>
              <w:t>փաստաթղթերին</w:t>
            </w:r>
            <w:proofErr w:type="spellEnd"/>
            <w:r w:rsidRPr="00B4085A">
              <w:t xml:space="preserve"> </w:t>
            </w:r>
            <w:proofErr w:type="spellStart"/>
            <w:r w:rsidRPr="00B4085A">
              <w:rPr>
                <w:rFonts w:ascii="Sylfaen" w:hAnsi="Sylfaen" w:cs="Sylfaen"/>
              </w:rPr>
              <w:t>համապատասխան</w:t>
            </w:r>
            <w:proofErr w:type="spellEnd"/>
            <w:r w:rsidRPr="00B4085A">
              <w:t>:</w:t>
            </w:r>
          </w:p>
          <w:p w14:paraId="006AE039" w14:textId="77777777" w:rsidR="00B4085A" w:rsidRPr="00B4085A" w:rsidRDefault="00B4085A" w:rsidP="00B4085A">
            <w:pPr>
              <w:pStyle w:val="ListParagraph"/>
              <w:spacing w:line="276" w:lineRule="auto"/>
              <w:ind w:left="360" w:right="180"/>
              <w:jc w:val="both"/>
            </w:pPr>
            <w:r w:rsidRPr="00B4085A">
              <w:t xml:space="preserve">2. </w:t>
            </w:r>
            <w:proofErr w:type="spellStart"/>
            <w:r w:rsidRPr="00B4085A">
              <w:rPr>
                <w:rFonts w:ascii="Sylfaen" w:hAnsi="Sylfaen" w:cs="Sylfaen"/>
              </w:rPr>
              <w:t>Տեխնիկական</w:t>
            </w:r>
            <w:proofErr w:type="spellEnd"/>
            <w:r w:rsidRPr="00B4085A">
              <w:t xml:space="preserve"> </w:t>
            </w:r>
            <w:proofErr w:type="spellStart"/>
            <w:r w:rsidRPr="00B4085A">
              <w:rPr>
                <w:rFonts w:ascii="Sylfaen" w:hAnsi="Sylfaen" w:cs="Sylfaen"/>
              </w:rPr>
              <w:t>հսկողության</w:t>
            </w:r>
            <w:proofErr w:type="spellEnd"/>
            <w:r w:rsidRPr="00B4085A">
              <w:t xml:space="preserve"> </w:t>
            </w:r>
            <w:proofErr w:type="spellStart"/>
            <w:r w:rsidRPr="00B4085A">
              <w:rPr>
                <w:rFonts w:ascii="Sylfaen" w:hAnsi="Sylfaen" w:cs="Sylfaen"/>
              </w:rPr>
              <w:t>ծառայությունները</w:t>
            </w:r>
            <w:proofErr w:type="spellEnd"/>
            <w:r w:rsidRPr="00B4085A">
              <w:t xml:space="preserve"> </w:t>
            </w:r>
            <w:proofErr w:type="spellStart"/>
            <w:r w:rsidRPr="00B4085A">
              <w:rPr>
                <w:rFonts w:ascii="Sylfaen" w:hAnsi="Sylfaen" w:cs="Sylfaen"/>
              </w:rPr>
              <w:t>պետք</w:t>
            </w:r>
            <w:proofErr w:type="spellEnd"/>
            <w:r w:rsidRPr="00B4085A">
              <w:t xml:space="preserve"> </w:t>
            </w:r>
            <w:r w:rsidRPr="00B4085A">
              <w:rPr>
                <w:rFonts w:ascii="Sylfaen" w:hAnsi="Sylfaen" w:cs="Sylfaen"/>
              </w:rPr>
              <w:t>է</w:t>
            </w:r>
            <w:r w:rsidRPr="00B4085A">
              <w:t xml:space="preserve"> </w:t>
            </w:r>
            <w:proofErr w:type="spellStart"/>
            <w:r w:rsidRPr="00B4085A">
              <w:rPr>
                <w:rFonts w:ascii="Sylfaen" w:hAnsi="Sylfaen" w:cs="Sylfaen"/>
              </w:rPr>
              <w:t>իրականացվեն</w:t>
            </w:r>
            <w:proofErr w:type="spellEnd"/>
            <w:r w:rsidRPr="00B4085A">
              <w:t xml:space="preserve"> </w:t>
            </w:r>
            <w:r w:rsidRPr="00B4085A">
              <w:rPr>
                <w:rFonts w:ascii="Sylfaen" w:hAnsi="Sylfaen" w:cs="Sylfaen"/>
              </w:rPr>
              <w:t>ՀՀ</w:t>
            </w:r>
            <w:r w:rsidRPr="00B4085A">
              <w:t xml:space="preserve"> </w:t>
            </w:r>
            <w:proofErr w:type="spellStart"/>
            <w:r w:rsidRPr="00B4085A">
              <w:rPr>
                <w:rFonts w:ascii="Sylfaen" w:hAnsi="Sylfaen" w:cs="Sylfaen"/>
              </w:rPr>
              <w:t>Քաղաքաշինության</w:t>
            </w:r>
            <w:proofErr w:type="spellEnd"/>
            <w:r w:rsidRPr="00B4085A">
              <w:t xml:space="preserve"> </w:t>
            </w:r>
            <w:proofErr w:type="spellStart"/>
            <w:r w:rsidRPr="00B4085A">
              <w:rPr>
                <w:rFonts w:ascii="Sylfaen" w:hAnsi="Sylfaen" w:cs="Sylfaen"/>
              </w:rPr>
              <w:t>նախարարի</w:t>
            </w:r>
            <w:proofErr w:type="spellEnd"/>
            <w:r w:rsidRPr="00B4085A">
              <w:t xml:space="preserve"> 28.04.1998</w:t>
            </w:r>
            <w:r w:rsidRPr="00B4085A">
              <w:rPr>
                <w:rFonts w:ascii="Sylfaen" w:hAnsi="Sylfaen" w:cs="Sylfaen"/>
              </w:rPr>
              <w:t>թ</w:t>
            </w:r>
            <w:r w:rsidRPr="00B4085A">
              <w:t>.-</w:t>
            </w:r>
            <w:r w:rsidRPr="00B4085A">
              <w:rPr>
                <w:rFonts w:ascii="Sylfaen" w:hAnsi="Sylfaen" w:cs="Sylfaen"/>
              </w:rPr>
              <w:t>ի</w:t>
            </w:r>
            <w:r w:rsidRPr="00B4085A">
              <w:t xml:space="preserve"> N44 </w:t>
            </w:r>
            <w:proofErr w:type="spellStart"/>
            <w:r w:rsidRPr="00B4085A">
              <w:rPr>
                <w:rFonts w:ascii="Sylfaen" w:hAnsi="Sylfaen" w:cs="Sylfaen"/>
              </w:rPr>
              <w:t>հրամանով</w:t>
            </w:r>
            <w:proofErr w:type="spellEnd"/>
            <w:r w:rsidRPr="00B4085A">
              <w:t xml:space="preserve"> </w:t>
            </w:r>
            <w:proofErr w:type="spellStart"/>
            <w:r w:rsidRPr="00B4085A">
              <w:rPr>
                <w:rFonts w:ascii="Sylfaen" w:hAnsi="Sylfaen" w:cs="Sylfaen"/>
              </w:rPr>
              <w:t>հաստատված</w:t>
            </w:r>
            <w:proofErr w:type="spellEnd"/>
            <w:r w:rsidRPr="00B4085A">
              <w:t xml:space="preserve"> </w:t>
            </w:r>
            <w:proofErr w:type="spellStart"/>
            <w:r w:rsidRPr="00B4085A">
              <w:rPr>
                <w:rFonts w:ascii="Sylfaen" w:hAnsi="Sylfaen" w:cs="Sylfaen"/>
              </w:rPr>
              <w:t>շինարարության</w:t>
            </w:r>
            <w:proofErr w:type="spellEnd"/>
            <w:r w:rsidRPr="00B4085A">
              <w:t xml:space="preserve"> </w:t>
            </w:r>
            <w:proofErr w:type="spellStart"/>
            <w:r w:rsidRPr="00B4085A">
              <w:rPr>
                <w:rFonts w:ascii="Sylfaen" w:hAnsi="Sylfaen" w:cs="Sylfaen"/>
              </w:rPr>
              <w:t>որակի</w:t>
            </w:r>
            <w:proofErr w:type="spellEnd"/>
            <w:r w:rsidRPr="00B4085A">
              <w:t xml:space="preserve"> </w:t>
            </w:r>
            <w:proofErr w:type="spellStart"/>
            <w:r w:rsidRPr="00B4085A">
              <w:rPr>
                <w:rFonts w:ascii="Sylfaen" w:hAnsi="Sylfaen" w:cs="Sylfaen"/>
              </w:rPr>
              <w:t>տեխնիկական</w:t>
            </w:r>
            <w:proofErr w:type="spellEnd"/>
            <w:r w:rsidRPr="00B4085A">
              <w:t xml:space="preserve"> </w:t>
            </w:r>
            <w:proofErr w:type="spellStart"/>
            <w:r w:rsidRPr="00B4085A">
              <w:rPr>
                <w:rFonts w:ascii="Sylfaen" w:hAnsi="Sylfaen" w:cs="Sylfaen"/>
              </w:rPr>
              <w:t>հսկողության</w:t>
            </w:r>
            <w:proofErr w:type="spellEnd"/>
            <w:r w:rsidRPr="00B4085A">
              <w:t xml:space="preserve"> </w:t>
            </w:r>
            <w:proofErr w:type="spellStart"/>
            <w:r w:rsidRPr="00B4085A">
              <w:rPr>
                <w:rFonts w:ascii="Sylfaen" w:hAnsi="Sylfaen" w:cs="Sylfaen"/>
              </w:rPr>
              <w:t>իրականացման</w:t>
            </w:r>
            <w:proofErr w:type="spellEnd"/>
            <w:r w:rsidRPr="00B4085A">
              <w:t xml:space="preserve"> </w:t>
            </w:r>
            <w:proofErr w:type="spellStart"/>
            <w:r w:rsidRPr="00B4085A">
              <w:rPr>
                <w:rFonts w:ascii="Sylfaen" w:hAnsi="Sylfaen" w:cs="Sylfaen"/>
              </w:rPr>
              <w:t>հրահանգով</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տրամադրվող</w:t>
            </w:r>
            <w:proofErr w:type="spellEnd"/>
            <w:r w:rsidRPr="00B4085A">
              <w:t xml:space="preserve"> </w:t>
            </w:r>
            <w:proofErr w:type="spellStart"/>
            <w:r w:rsidRPr="00B4085A">
              <w:rPr>
                <w:rFonts w:ascii="Sylfaen" w:hAnsi="Sylfaen" w:cs="Sylfaen"/>
              </w:rPr>
              <w:t>պարտականությունների</w:t>
            </w:r>
            <w:proofErr w:type="spellEnd"/>
            <w:r w:rsidRPr="00B4085A">
              <w:t xml:space="preserve"> </w:t>
            </w:r>
            <w:proofErr w:type="spellStart"/>
            <w:r w:rsidRPr="00B4085A">
              <w:rPr>
                <w:rFonts w:ascii="Sylfaen" w:hAnsi="Sylfaen" w:cs="Sylfaen"/>
              </w:rPr>
              <w:t>շրջանակներում</w:t>
            </w:r>
            <w:proofErr w:type="spellEnd"/>
            <w:r w:rsidRPr="00B4085A">
              <w:t>:</w:t>
            </w:r>
          </w:p>
          <w:p w14:paraId="1F28ABF9" w14:textId="77777777" w:rsidR="00B4085A" w:rsidRPr="00B4085A" w:rsidRDefault="00B4085A" w:rsidP="00B4085A">
            <w:pPr>
              <w:pStyle w:val="ListParagraph"/>
              <w:spacing w:line="276" w:lineRule="auto"/>
              <w:ind w:left="360" w:right="180"/>
              <w:jc w:val="both"/>
            </w:pPr>
            <w:r w:rsidRPr="00B4085A">
              <w:t xml:space="preserve">3. </w:t>
            </w:r>
            <w:proofErr w:type="spellStart"/>
            <w:r w:rsidRPr="00B4085A">
              <w:rPr>
                <w:rFonts w:ascii="Sylfaen" w:hAnsi="Sylfaen" w:cs="Sylfaen"/>
              </w:rPr>
              <w:t>Տեխնիկական</w:t>
            </w:r>
            <w:proofErr w:type="spellEnd"/>
            <w:r w:rsidRPr="00B4085A">
              <w:t xml:space="preserve"> </w:t>
            </w:r>
            <w:proofErr w:type="spellStart"/>
            <w:r w:rsidRPr="00B4085A">
              <w:rPr>
                <w:rFonts w:ascii="Sylfaen" w:hAnsi="Sylfaen" w:cs="Sylfaen"/>
              </w:rPr>
              <w:t>հսկողություն</w:t>
            </w:r>
            <w:proofErr w:type="spellEnd"/>
            <w:r w:rsidRPr="00B4085A">
              <w:t xml:space="preserve"> </w:t>
            </w:r>
            <w:proofErr w:type="spellStart"/>
            <w:r w:rsidRPr="00B4085A">
              <w:rPr>
                <w:rFonts w:ascii="Sylfaen" w:hAnsi="Sylfaen" w:cs="Sylfaen"/>
              </w:rPr>
              <w:t>իրականացնողի</w:t>
            </w:r>
            <w:proofErr w:type="spellEnd"/>
            <w:r w:rsidRPr="00B4085A">
              <w:t xml:space="preserve"> </w:t>
            </w:r>
            <w:proofErr w:type="spellStart"/>
            <w:r w:rsidRPr="00B4085A">
              <w:rPr>
                <w:rFonts w:ascii="Sylfaen" w:hAnsi="Sylfaen" w:cs="Sylfaen"/>
              </w:rPr>
              <w:t>հիմնական</w:t>
            </w:r>
            <w:proofErr w:type="spellEnd"/>
            <w:r w:rsidRPr="00B4085A">
              <w:t xml:space="preserve"> </w:t>
            </w:r>
            <w:proofErr w:type="spellStart"/>
            <w:r w:rsidRPr="00B4085A">
              <w:rPr>
                <w:rFonts w:ascii="Sylfaen" w:hAnsi="Sylfaen" w:cs="Sylfaen"/>
              </w:rPr>
              <w:t>պարտականություններն</w:t>
            </w:r>
            <w:proofErr w:type="spellEnd"/>
            <w:r w:rsidRPr="00B4085A">
              <w:t xml:space="preserve"> </w:t>
            </w:r>
            <w:proofErr w:type="spellStart"/>
            <w:r w:rsidRPr="00B4085A">
              <w:rPr>
                <w:rFonts w:ascii="Sylfaen" w:hAnsi="Sylfaen" w:cs="Sylfaen"/>
              </w:rPr>
              <w:t>են</w:t>
            </w:r>
            <w:proofErr w:type="spellEnd"/>
            <w:r w:rsidRPr="00B4085A">
              <w:rPr>
                <w:rFonts w:ascii="Sylfaen" w:hAnsi="Sylfaen" w:cs="Sylfaen"/>
              </w:rPr>
              <w:t>՝</w:t>
            </w:r>
          </w:p>
          <w:p w14:paraId="765A2AF3"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շինարարության</w:t>
            </w:r>
            <w:proofErr w:type="spellEnd"/>
            <w:r w:rsidRPr="00B4085A">
              <w:t xml:space="preserve"> </w:t>
            </w:r>
            <w:proofErr w:type="spellStart"/>
            <w:r w:rsidRPr="00B4085A">
              <w:rPr>
                <w:rFonts w:ascii="Sylfaen" w:hAnsi="Sylfaen" w:cs="Sylfaen"/>
              </w:rPr>
              <w:t>սկզբից</w:t>
            </w:r>
            <w:proofErr w:type="spellEnd"/>
            <w:r w:rsidRPr="00B4085A">
              <w:t xml:space="preserve"> </w:t>
            </w:r>
            <w:proofErr w:type="spellStart"/>
            <w:r w:rsidRPr="00B4085A">
              <w:rPr>
                <w:rFonts w:ascii="Sylfaen" w:hAnsi="Sylfaen" w:cs="Sylfaen"/>
              </w:rPr>
              <w:t>մինչև</w:t>
            </w:r>
            <w:proofErr w:type="spellEnd"/>
            <w:r w:rsidRPr="00B4085A">
              <w:t xml:space="preserve"> </w:t>
            </w:r>
            <w:proofErr w:type="spellStart"/>
            <w:r w:rsidRPr="00B4085A">
              <w:rPr>
                <w:rFonts w:ascii="Sylfaen" w:hAnsi="Sylfaen" w:cs="Sylfaen"/>
              </w:rPr>
              <w:t>ավարտը</w:t>
            </w:r>
            <w:proofErr w:type="spellEnd"/>
            <w:r w:rsidRPr="00B4085A">
              <w:t xml:space="preserve"> </w:t>
            </w:r>
            <w:proofErr w:type="spellStart"/>
            <w:r w:rsidRPr="00B4085A">
              <w:rPr>
                <w:rFonts w:ascii="Sylfaen" w:hAnsi="Sylfaen" w:cs="Sylfaen"/>
              </w:rPr>
              <w:t>ընկած</w:t>
            </w:r>
            <w:proofErr w:type="spellEnd"/>
            <w:r w:rsidRPr="00B4085A">
              <w:t xml:space="preserve"> </w:t>
            </w:r>
            <w:proofErr w:type="spellStart"/>
            <w:r w:rsidRPr="00B4085A">
              <w:rPr>
                <w:rFonts w:ascii="Sylfaen" w:hAnsi="Sylfaen" w:cs="Sylfaen"/>
              </w:rPr>
              <w:t>ժամանակահատվածում</w:t>
            </w:r>
            <w:proofErr w:type="spellEnd"/>
            <w:r w:rsidRPr="00B4085A">
              <w:t xml:space="preserve"> </w:t>
            </w:r>
            <w:proofErr w:type="spellStart"/>
            <w:r w:rsidRPr="00B4085A">
              <w:rPr>
                <w:rFonts w:ascii="Sylfaen" w:hAnsi="Sylfaen" w:cs="Sylfaen"/>
              </w:rPr>
              <w:t>ամենօրյա</w:t>
            </w:r>
            <w:proofErr w:type="spellEnd"/>
            <w:r w:rsidRPr="00B4085A">
              <w:t xml:space="preserve"> </w:t>
            </w:r>
            <w:proofErr w:type="spellStart"/>
            <w:r w:rsidRPr="00B4085A">
              <w:rPr>
                <w:rFonts w:ascii="Sylfaen" w:hAnsi="Sylfaen" w:cs="Sylfaen"/>
              </w:rPr>
              <w:t>ռեժիմով</w:t>
            </w:r>
            <w:proofErr w:type="spellEnd"/>
            <w:r w:rsidRPr="00B4085A">
              <w:t xml:space="preserve"> </w:t>
            </w:r>
            <w:proofErr w:type="spellStart"/>
            <w:r w:rsidRPr="00B4085A">
              <w:rPr>
                <w:rFonts w:ascii="Sylfaen" w:hAnsi="Sylfaen" w:cs="Sylfaen"/>
              </w:rPr>
              <w:t>կազմակերպել</w:t>
            </w:r>
            <w:proofErr w:type="spellEnd"/>
            <w:r w:rsidRPr="00B4085A">
              <w:t xml:space="preserve"> </w:t>
            </w:r>
            <w:proofErr w:type="spellStart"/>
            <w:r w:rsidRPr="00B4085A">
              <w:rPr>
                <w:rFonts w:ascii="Sylfaen" w:hAnsi="Sylfaen" w:cs="Sylfaen"/>
              </w:rPr>
              <w:t>այցելություն</w:t>
            </w:r>
            <w:proofErr w:type="spellEnd"/>
            <w:r w:rsidRPr="00B4085A">
              <w:t xml:space="preserve"> </w:t>
            </w:r>
            <w:proofErr w:type="spellStart"/>
            <w:r w:rsidRPr="00B4085A">
              <w:rPr>
                <w:rFonts w:ascii="Sylfaen" w:hAnsi="Sylfaen" w:cs="Sylfaen"/>
              </w:rPr>
              <w:t>շին</w:t>
            </w:r>
            <w:proofErr w:type="spellEnd"/>
            <w:r w:rsidRPr="00B4085A">
              <w:t xml:space="preserve">. </w:t>
            </w:r>
            <w:proofErr w:type="spellStart"/>
            <w:r w:rsidRPr="00B4085A">
              <w:rPr>
                <w:rFonts w:ascii="Sylfaen" w:hAnsi="Sylfaen" w:cs="Sylfaen"/>
              </w:rPr>
              <w:t>հրապարակ</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լուսանկարահանել</w:t>
            </w:r>
            <w:proofErr w:type="spellEnd"/>
            <w:r w:rsidRPr="00B4085A">
              <w:t xml:space="preserve"> </w:t>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օբյեկտի</w:t>
            </w:r>
            <w:proofErr w:type="spellEnd"/>
            <w:r w:rsidRPr="00B4085A">
              <w:t xml:space="preserve"> </w:t>
            </w:r>
            <w:proofErr w:type="spellStart"/>
            <w:r w:rsidRPr="00B4085A">
              <w:rPr>
                <w:rFonts w:ascii="Sylfaen" w:hAnsi="Sylfaen" w:cs="Sylfaen"/>
              </w:rPr>
              <w:t>վիճակը</w:t>
            </w:r>
            <w:proofErr w:type="spellEnd"/>
            <w:r w:rsidRPr="00B4085A">
              <w:t>,</w:t>
            </w:r>
          </w:p>
          <w:p w14:paraId="7C2E9A28"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ապահովել</w:t>
            </w:r>
            <w:proofErr w:type="spellEnd"/>
            <w:r w:rsidRPr="00B4085A">
              <w:t xml:space="preserve"> </w:t>
            </w:r>
            <w:proofErr w:type="spellStart"/>
            <w:r w:rsidRPr="00B4085A">
              <w:rPr>
                <w:rFonts w:ascii="Sylfaen" w:hAnsi="Sylfaen" w:cs="Sylfaen"/>
              </w:rPr>
              <w:t>կատարվող</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համապատասխանությունը</w:t>
            </w:r>
            <w:proofErr w:type="spellEnd"/>
            <w:r w:rsidRPr="00B4085A">
              <w:t xml:space="preserve"> </w:t>
            </w:r>
            <w:proofErr w:type="spellStart"/>
            <w:r w:rsidRPr="00B4085A">
              <w:rPr>
                <w:rFonts w:ascii="Sylfaen" w:hAnsi="Sylfaen" w:cs="Sylfaen"/>
              </w:rPr>
              <w:t>կապալի</w:t>
            </w:r>
            <w:proofErr w:type="spellEnd"/>
            <w:r w:rsidRPr="00B4085A">
              <w:t xml:space="preserve"> </w:t>
            </w:r>
            <w:proofErr w:type="spellStart"/>
            <w:r w:rsidRPr="00B4085A">
              <w:rPr>
                <w:rFonts w:ascii="Sylfaen" w:hAnsi="Sylfaen" w:cs="Sylfaen"/>
              </w:rPr>
              <w:t>պայմանագրի</w:t>
            </w:r>
            <w:proofErr w:type="spellEnd"/>
            <w:r w:rsidRPr="00B4085A">
              <w:t xml:space="preserve"> </w:t>
            </w:r>
            <w:proofErr w:type="spellStart"/>
            <w:r w:rsidRPr="00B4085A">
              <w:rPr>
                <w:rFonts w:ascii="Sylfaen" w:hAnsi="Sylfaen" w:cs="Sylfaen"/>
              </w:rPr>
              <w:t>պայմաններին</w:t>
            </w:r>
            <w:proofErr w:type="spellEnd"/>
            <w:r w:rsidRPr="00B4085A">
              <w:t xml:space="preserve">, </w:t>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նորմերին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կանոններին</w:t>
            </w:r>
            <w:proofErr w:type="spellEnd"/>
            <w:r w:rsidRPr="00B4085A">
              <w:t>,</w:t>
            </w:r>
          </w:p>
          <w:p w14:paraId="22DCEC17" w14:textId="77777777" w:rsidR="00B4085A" w:rsidRPr="00B4085A" w:rsidRDefault="00B4085A" w:rsidP="00B4085A">
            <w:pPr>
              <w:pStyle w:val="ListParagraph"/>
              <w:spacing w:line="276" w:lineRule="auto"/>
              <w:ind w:left="360" w:right="180"/>
              <w:jc w:val="both"/>
            </w:pPr>
            <w:r w:rsidRPr="00B4085A">
              <w:lastRenderedPageBreak/>
              <w:t xml:space="preserve">• </w:t>
            </w:r>
            <w:proofErr w:type="spellStart"/>
            <w:r w:rsidRPr="00B4085A">
              <w:rPr>
                <w:rFonts w:ascii="Sylfaen" w:hAnsi="Sylfaen" w:cs="Sylfaen"/>
              </w:rPr>
              <w:t>Կապալառուի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պայմանագրային</w:t>
            </w:r>
            <w:proofErr w:type="spellEnd"/>
            <w:r w:rsidRPr="00B4085A">
              <w:t xml:space="preserve"> </w:t>
            </w:r>
            <w:proofErr w:type="spellStart"/>
            <w:r w:rsidRPr="00B4085A">
              <w:rPr>
                <w:rFonts w:ascii="Sylfaen" w:hAnsi="Sylfaen" w:cs="Sylfaen"/>
              </w:rPr>
              <w:t>պարտավորությունների</w:t>
            </w:r>
            <w:proofErr w:type="spellEnd"/>
            <w:r w:rsidRPr="00B4085A">
              <w:t xml:space="preserve"> </w:t>
            </w:r>
            <w:proofErr w:type="spellStart"/>
            <w:r w:rsidRPr="00B4085A">
              <w:rPr>
                <w:rFonts w:ascii="Sylfaen" w:hAnsi="Sylfaen" w:cs="Sylfaen"/>
              </w:rPr>
              <w:t>կատարման</w:t>
            </w:r>
            <w:proofErr w:type="spellEnd"/>
            <w:r w:rsidRPr="00B4085A">
              <w:t xml:space="preserve"> </w:t>
            </w:r>
            <w:proofErr w:type="spellStart"/>
            <w:r w:rsidRPr="00B4085A">
              <w:rPr>
                <w:rFonts w:ascii="Sylfaen" w:hAnsi="Sylfaen" w:cs="Sylfaen"/>
              </w:rPr>
              <w:t>շեղում</w:t>
            </w:r>
            <w:proofErr w:type="spellEnd"/>
            <w:r w:rsidRPr="00B4085A">
              <w:t xml:space="preserve"> </w:t>
            </w:r>
            <w:proofErr w:type="spellStart"/>
            <w:r w:rsidRPr="00B4085A">
              <w:rPr>
                <w:rFonts w:ascii="Sylfaen" w:hAnsi="Sylfaen" w:cs="Sylfaen"/>
              </w:rPr>
              <w:t>հայտնաբերելուց</w:t>
            </w:r>
            <w:proofErr w:type="spellEnd"/>
            <w:r w:rsidRPr="00B4085A">
              <w:t xml:space="preserve"> </w:t>
            </w:r>
            <w:proofErr w:type="spellStart"/>
            <w:r w:rsidRPr="00B4085A">
              <w:rPr>
                <w:rFonts w:ascii="Sylfaen" w:hAnsi="Sylfaen" w:cs="Sylfaen"/>
              </w:rPr>
              <w:t>անհապաղ</w:t>
            </w:r>
            <w:proofErr w:type="spellEnd"/>
            <w:r w:rsidRPr="00B4085A">
              <w:t xml:space="preserve"> </w:t>
            </w:r>
            <w:proofErr w:type="spellStart"/>
            <w:r w:rsidRPr="00B4085A">
              <w:rPr>
                <w:rFonts w:ascii="Sylfaen" w:hAnsi="Sylfaen" w:cs="Sylfaen"/>
              </w:rPr>
              <w:t>գրավոր</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բանավոր</w:t>
            </w:r>
            <w:proofErr w:type="spellEnd"/>
            <w:r w:rsidRPr="00B4085A">
              <w:t xml:space="preserve"> </w:t>
            </w:r>
            <w:proofErr w:type="spellStart"/>
            <w:r w:rsidRPr="00B4085A">
              <w:rPr>
                <w:rFonts w:ascii="Sylfaen" w:hAnsi="Sylfaen" w:cs="Sylfaen"/>
              </w:rPr>
              <w:t>տեղեկացնել</w:t>
            </w:r>
            <w:proofErr w:type="spellEnd"/>
            <w:r w:rsidRPr="00B4085A">
              <w:t xml:space="preserve"> </w:t>
            </w:r>
            <w:r w:rsidRPr="00B4085A">
              <w:rPr>
                <w:rFonts w:ascii="Sylfaen" w:hAnsi="Sylfaen" w:cs="Sylfaen"/>
              </w:rPr>
              <w:t>Պատվիրատուին</w:t>
            </w:r>
            <w:r w:rsidRPr="00B4085A">
              <w:t xml:space="preserve">` </w:t>
            </w:r>
            <w:proofErr w:type="spellStart"/>
            <w:r w:rsidRPr="00B4085A">
              <w:rPr>
                <w:rFonts w:ascii="Sylfaen" w:hAnsi="Sylfaen" w:cs="Sylfaen"/>
              </w:rPr>
              <w:t>կցելով</w:t>
            </w:r>
            <w:proofErr w:type="spellEnd"/>
            <w:r w:rsidRPr="00B4085A">
              <w:t xml:space="preserve"> </w:t>
            </w:r>
            <w:proofErr w:type="spellStart"/>
            <w:r w:rsidRPr="00B4085A">
              <w:rPr>
                <w:rFonts w:ascii="Sylfaen" w:hAnsi="Sylfaen" w:cs="Sylfaen"/>
              </w:rPr>
              <w:t>համապատասխան</w:t>
            </w:r>
            <w:proofErr w:type="spellEnd"/>
            <w:r w:rsidRPr="00B4085A">
              <w:t xml:space="preserve"> </w:t>
            </w:r>
            <w:proofErr w:type="spellStart"/>
            <w:r w:rsidRPr="00B4085A">
              <w:rPr>
                <w:rFonts w:ascii="Sylfaen" w:hAnsi="Sylfaen" w:cs="Sylfaen"/>
              </w:rPr>
              <w:t>հիմնավորումը</w:t>
            </w:r>
            <w:proofErr w:type="spellEnd"/>
            <w:r w:rsidRPr="00B4085A">
              <w:t>,</w:t>
            </w:r>
          </w:p>
          <w:p w14:paraId="1059F611"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ստուգել</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հաստատել</w:t>
            </w:r>
            <w:proofErr w:type="spellEnd"/>
            <w:r w:rsidRPr="00B4085A">
              <w:t xml:space="preserve"> </w:t>
            </w:r>
            <w:proofErr w:type="spellStart"/>
            <w:r w:rsidRPr="00B4085A">
              <w:rPr>
                <w:rFonts w:ascii="Sylfaen" w:hAnsi="Sylfaen" w:cs="Sylfaen"/>
              </w:rPr>
              <w:t>Կապալառուի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նախապատրաստված</w:t>
            </w:r>
            <w:proofErr w:type="spellEnd"/>
            <w:r w:rsidRPr="00B4085A">
              <w:t xml:space="preserve">  </w:t>
            </w:r>
            <w:proofErr w:type="spellStart"/>
            <w:r w:rsidRPr="00B4085A">
              <w:rPr>
                <w:rFonts w:ascii="Sylfaen" w:hAnsi="Sylfaen" w:cs="Sylfaen"/>
              </w:rPr>
              <w:t>աշխատանքային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կատարողական</w:t>
            </w:r>
            <w:proofErr w:type="spellEnd"/>
            <w:r w:rsidRPr="00B4085A">
              <w:t xml:space="preserve"> </w:t>
            </w:r>
            <w:proofErr w:type="spellStart"/>
            <w:r w:rsidRPr="00B4085A">
              <w:rPr>
                <w:rFonts w:ascii="Sylfaen" w:hAnsi="Sylfaen" w:cs="Sylfaen"/>
              </w:rPr>
              <w:t>փաստաթղթերը</w:t>
            </w:r>
            <w:proofErr w:type="spellEnd"/>
            <w:r w:rsidRPr="00B4085A">
              <w:t>,</w:t>
            </w:r>
          </w:p>
          <w:p w14:paraId="66419721"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ստուգել</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վերահսկել</w:t>
            </w:r>
            <w:proofErr w:type="spellEnd"/>
            <w:r w:rsidRPr="00B4085A">
              <w:t xml:space="preserve"> </w:t>
            </w:r>
            <w:proofErr w:type="spellStart"/>
            <w:r w:rsidRPr="00B4085A">
              <w:rPr>
                <w:rFonts w:ascii="Sylfaen" w:hAnsi="Sylfaen" w:cs="Sylfaen"/>
              </w:rPr>
              <w:t>նյութերի</w:t>
            </w:r>
            <w:proofErr w:type="spellEnd"/>
            <w:r w:rsidRPr="00B4085A">
              <w:t xml:space="preserve"> </w:t>
            </w:r>
            <w:proofErr w:type="spellStart"/>
            <w:r w:rsidRPr="00B4085A">
              <w:rPr>
                <w:rFonts w:ascii="Sylfaen" w:hAnsi="Sylfaen" w:cs="Sylfaen"/>
              </w:rPr>
              <w:t>որակը</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ընթացքը</w:t>
            </w:r>
            <w:proofErr w:type="spellEnd"/>
            <w:r w:rsidRPr="00B4085A">
              <w:t xml:space="preserve">, </w:t>
            </w:r>
            <w:proofErr w:type="spellStart"/>
            <w:r w:rsidRPr="00B4085A">
              <w:rPr>
                <w:rFonts w:ascii="Sylfaen" w:hAnsi="Sylfaen" w:cs="Sylfaen"/>
              </w:rPr>
              <w:t>որպեսզի</w:t>
            </w:r>
            <w:proofErr w:type="spellEnd"/>
            <w:r w:rsidRPr="00B4085A">
              <w:t xml:space="preserve"> </w:t>
            </w:r>
            <w:proofErr w:type="spellStart"/>
            <w:r w:rsidRPr="00B4085A">
              <w:rPr>
                <w:rFonts w:ascii="Sylfaen" w:hAnsi="Sylfaen" w:cs="Sylfaen"/>
              </w:rPr>
              <w:t>ապահովվի</w:t>
            </w:r>
            <w:proofErr w:type="spellEnd"/>
            <w:r w:rsidRPr="00B4085A">
              <w:t xml:space="preserve"> </w:t>
            </w:r>
            <w:proofErr w:type="spellStart"/>
            <w:r w:rsidRPr="00B4085A">
              <w:rPr>
                <w:rFonts w:ascii="Sylfaen" w:hAnsi="Sylfaen" w:cs="Sylfaen"/>
              </w:rPr>
              <w:t>մասնագրերին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պայմանագրային</w:t>
            </w:r>
            <w:proofErr w:type="spellEnd"/>
            <w:r w:rsidRPr="00B4085A">
              <w:t xml:space="preserve"> </w:t>
            </w:r>
            <w:proofErr w:type="spellStart"/>
            <w:r w:rsidRPr="00B4085A">
              <w:rPr>
                <w:rFonts w:ascii="Sylfaen" w:hAnsi="Sylfaen" w:cs="Sylfaen"/>
              </w:rPr>
              <w:t>մյուս</w:t>
            </w:r>
            <w:proofErr w:type="spellEnd"/>
            <w:r w:rsidRPr="00B4085A">
              <w:t xml:space="preserve"> </w:t>
            </w:r>
            <w:proofErr w:type="spellStart"/>
            <w:r w:rsidRPr="00B4085A">
              <w:rPr>
                <w:rFonts w:ascii="Sylfaen" w:hAnsi="Sylfaen" w:cs="Sylfaen"/>
              </w:rPr>
              <w:t>փաստաթղթերին</w:t>
            </w:r>
            <w:proofErr w:type="spellEnd"/>
            <w:r w:rsidRPr="00B4085A">
              <w:t xml:space="preserve"> </w:t>
            </w:r>
            <w:proofErr w:type="spellStart"/>
            <w:r w:rsidRPr="00B4085A">
              <w:rPr>
                <w:rFonts w:ascii="Sylfaen" w:hAnsi="Sylfaen" w:cs="Sylfaen"/>
              </w:rPr>
              <w:t>համապատասխանությունը</w:t>
            </w:r>
            <w:proofErr w:type="spellEnd"/>
            <w:r w:rsidRPr="00B4085A">
              <w:t xml:space="preserve">: </w:t>
            </w:r>
            <w:proofErr w:type="spellStart"/>
            <w:r w:rsidRPr="00B4085A">
              <w:rPr>
                <w:rFonts w:ascii="Sylfaen" w:hAnsi="Sylfaen" w:cs="Sylfaen"/>
              </w:rPr>
              <w:t>Արգելել</w:t>
            </w:r>
            <w:proofErr w:type="spellEnd"/>
            <w:r w:rsidRPr="00B4085A">
              <w:t xml:space="preserve"> </w:t>
            </w:r>
            <w:proofErr w:type="spellStart"/>
            <w:r w:rsidRPr="00B4085A">
              <w:rPr>
                <w:rFonts w:ascii="Sylfaen" w:hAnsi="Sylfaen" w:cs="Sylfaen"/>
              </w:rPr>
              <w:t>այն</w:t>
            </w:r>
            <w:proofErr w:type="spellEnd"/>
            <w:r w:rsidRPr="00B4085A">
              <w:t xml:space="preserve"> </w:t>
            </w:r>
            <w:proofErr w:type="spellStart"/>
            <w:r w:rsidRPr="00B4085A">
              <w:rPr>
                <w:rFonts w:ascii="Sylfaen" w:hAnsi="Sylfaen" w:cs="Sylfaen"/>
              </w:rPr>
              <w:t>նյութերի</w:t>
            </w:r>
            <w:proofErr w:type="spellEnd"/>
            <w:r w:rsidRPr="00B4085A">
              <w:t xml:space="preserve"> </w:t>
            </w:r>
            <w:proofErr w:type="spellStart"/>
            <w:r w:rsidRPr="00B4085A">
              <w:rPr>
                <w:rFonts w:ascii="Sylfaen" w:hAnsi="Sylfaen" w:cs="Sylfaen"/>
              </w:rPr>
              <w:t>օգտագործումը</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չեն</w:t>
            </w:r>
            <w:proofErr w:type="spellEnd"/>
            <w:r w:rsidRPr="00B4085A">
              <w:t xml:space="preserve"> </w:t>
            </w:r>
            <w:proofErr w:type="spellStart"/>
            <w:r w:rsidRPr="00B4085A">
              <w:rPr>
                <w:rFonts w:ascii="Sylfaen" w:hAnsi="Sylfaen" w:cs="Sylfaen"/>
              </w:rPr>
              <w:t>համապատասխանում</w:t>
            </w:r>
            <w:proofErr w:type="spellEnd"/>
            <w:r w:rsidRPr="00B4085A">
              <w:t xml:space="preserve"> </w:t>
            </w:r>
            <w:proofErr w:type="spellStart"/>
            <w:r w:rsidRPr="00B4085A">
              <w:rPr>
                <w:rFonts w:ascii="Sylfaen" w:hAnsi="Sylfaen" w:cs="Sylfaen"/>
              </w:rPr>
              <w:t>անհրաժեշտ</w:t>
            </w:r>
            <w:proofErr w:type="spellEnd"/>
            <w:r w:rsidRPr="00B4085A">
              <w:t xml:space="preserve"> </w:t>
            </w:r>
            <w:proofErr w:type="spellStart"/>
            <w:r w:rsidRPr="00B4085A">
              <w:rPr>
                <w:rFonts w:ascii="Sylfaen" w:hAnsi="Sylfaen" w:cs="Sylfaen"/>
              </w:rPr>
              <w:t>պայմաններին</w:t>
            </w:r>
            <w:proofErr w:type="spellEnd"/>
            <w:r w:rsidRPr="00B4085A">
              <w:t>,</w:t>
            </w:r>
          </w:p>
          <w:p w14:paraId="7D4FCC96"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վերահսկել</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գնահատել</w:t>
            </w:r>
            <w:proofErr w:type="spellEnd"/>
            <w:r w:rsidRPr="00B4085A">
              <w:t xml:space="preserve"> </w:t>
            </w:r>
            <w:proofErr w:type="spellStart"/>
            <w:r w:rsidRPr="00B4085A">
              <w:rPr>
                <w:rFonts w:ascii="Sylfaen" w:hAnsi="Sylfaen" w:cs="Sylfaen"/>
              </w:rPr>
              <w:t>շինաշխատանքների</w:t>
            </w:r>
            <w:proofErr w:type="spellEnd"/>
            <w:r w:rsidRPr="00B4085A">
              <w:t xml:space="preserve"> </w:t>
            </w:r>
            <w:proofErr w:type="spellStart"/>
            <w:r w:rsidRPr="00B4085A">
              <w:rPr>
                <w:rFonts w:ascii="Sylfaen" w:hAnsi="Sylfaen" w:cs="Sylfaen"/>
              </w:rPr>
              <w:t>գործընթացը</w:t>
            </w:r>
            <w:proofErr w:type="spellEnd"/>
            <w:r w:rsidRPr="00B4085A">
              <w:t xml:space="preserve">, </w:t>
            </w:r>
            <w:proofErr w:type="spellStart"/>
            <w:r w:rsidRPr="00B4085A">
              <w:rPr>
                <w:rFonts w:ascii="Sylfaen" w:hAnsi="Sylfaen" w:cs="Sylfaen"/>
              </w:rPr>
              <w:t>որպեսզի</w:t>
            </w:r>
            <w:proofErr w:type="spellEnd"/>
            <w:r w:rsidRPr="00B4085A">
              <w:t xml:space="preserve"> </w:t>
            </w:r>
            <w:proofErr w:type="spellStart"/>
            <w:r w:rsidRPr="00B4085A">
              <w:rPr>
                <w:rFonts w:ascii="Sylfaen" w:hAnsi="Sylfaen" w:cs="Sylfaen"/>
              </w:rPr>
              <w:t>ապահովվի</w:t>
            </w:r>
            <w:proofErr w:type="spellEnd"/>
            <w:r w:rsidRPr="00B4085A">
              <w:t xml:space="preserve"> </w:t>
            </w:r>
            <w:proofErr w:type="spellStart"/>
            <w:r w:rsidRPr="00B4085A">
              <w:rPr>
                <w:rFonts w:ascii="Sylfaen" w:hAnsi="Sylfaen" w:cs="Sylfaen"/>
              </w:rPr>
              <w:t>շինաշխատանքների</w:t>
            </w:r>
            <w:proofErr w:type="spellEnd"/>
            <w:r w:rsidRPr="00B4085A">
              <w:t xml:space="preserve"> </w:t>
            </w:r>
            <w:proofErr w:type="spellStart"/>
            <w:r w:rsidRPr="00B4085A">
              <w:rPr>
                <w:rFonts w:ascii="Sylfaen" w:hAnsi="Sylfaen" w:cs="Sylfaen"/>
              </w:rPr>
              <w:t>ավարտը</w:t>
            </w:r>
            <w:proofErr w:type="spellEnd"/>
            <w:r w:rsidRPr="00B4085A">
              <w:rPr>
                <w:rFonts w:ascii="Sylfaen" w:hAnsi="Sylfaen" w:cs="Sylfaen"/>
              </w:rPr>
              <w:t>՝</w:t>
            </w:r>
            <w:r w:rsidRPr="00B4085A">
              <w:t xml:space="preserve"> </w:t>
            </w:r>
            <w:proofErr w:type="spellStart"/>
            <w:r w:rsidRPr="00B4085A">
              <w:rPr>
                <w:rFonts w:ascii="Sylfaen" w:hAnsi="Sylfaen" w:cs="Sylfaen"/>
              </w:rPr>
              <w:t>համաձայն</w:t>
            </w:r>
            <w:proofErr w:type="spellEnd"/>
            <w:r w:rsidRPr="00B4085A">
              <w:t xml:space="preserve"> </w:t>
            </w:r>
            <w:proofErr w:type="spellStart"/>
            <w:r w:rsidRPr="00B4085A">
              <w:rPr>
                <w:rFonts w:ascii="Sylfaen" w:hAnsi="Sylfaen" w:cs="Sylfaen"/>
              </w:rPr>
              <w:t>պայմանագրում</w:t>
            </w:r>
            <w:proofErr w:type="spellEnd"/>
            <w:r w:rsidRPr="00B4085A">
              <w:t xml:space="preserve"> </w:t>
            </w:r>
            <w:proofErr w:type="spellStart"/>
            <w:r w:rsidRPr="00B4085A">
              <w:rPr>
                <w:rFonts w:ascii="Sylfaen" w:hAnsi="Sylfaen" w:cs="Sylfaen"/>
              </w:rPr>
              <w:t>նշված</w:t>
            </w:r>
            <w:proofErr w:type="spellEnd"/>
            <w:r w:rsidRPr="00B4085A">
              <w:t xml:space="preserve"> </w:t>
            </w:r>
            <w:proofErr w:type="spellStart"/>
            <w:r w:rsidRPr="00B4085A">
              <w:rPr>
                <w:rFonts w:ascii="Sylfaen" w:hAnsi="Sylfaen" w:cs="Sylfaen"/>
              </w:rPr>
              <w:t>ժամանակացույցի</w:t>
            </w:r>
            <w:proofErr w:type="spellEnd"/>
            <w:r w:rsidRPr="00B4085A">
              <w:t>,</w:t>
            </w:r>
          </w:p>
          <w:p w14:paraId="7968A381"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ստուգել</w:t>
            </w:r>
            <w:proofErr w:type="spellEnd"/>
            <w:r w:rsidRPr="00B4085A">
              <w:t xml:space="preserve"> </w:t>
            </w:r>
            <w:proofErr w:type="spellStart"/>
            <w:r w:rsidRPr="00B4085A">
              <w:rPr>
                <w:rFonts w:ascii="Sylfaen" w:hAnsi="Sylfaen" w:cs="Sylfaen"/>
              </w:rPr>
              <w:t>բոլոր</w:t>
            </w:r>
            <w:proofErr w:type="spellEnd"/>
            <w:r w:rsidRPr="00B4085A">
              <w:t xml:space="preserve"> </w:t>
            </w:r>
            <w:proofErr w:type="spellStart"/>
            <w:r w:rsidRPr="00B4085A">
              <w:rPr>
                <w:rFonts w:ascii="Sylfaen" w:hAnsi="Sylfaen" w:cs="Sylfaen"/>
              </w:rPr>
              <w:t>այն</w:t>
            </w:r>
            <w:proofErr w:type="spellEnd"/>
            <w:r w:rsidRPr="00B4085A">
              <w:t xml:space="preserve"> </w:t>
            </w:r>
            <w:proofErr w:type="spellStart"/>
            <w:r w:rsidRPr="00B4085A">
              <w:rPr>
                <w:rFonts w:ascii="Sylfaen" w:hAnsi="Sylfaen" w:cs="Sylfaen"/>
              </w:rPr>
              <w:t>փորձարկումների</w:t>
            </w:r>
            <w:proofErr w:type="spellEnd"/>
            <w:r w:rsidRPr="00B4085A">
              <w:t xml:space="preserve"> </w:t>
            </w:r>
            <w:proofErr w:type="spellStart"/>
            <w:r w:rsidRPr="00B4085A">
              <w:rPr>
                <w:rFonts w:ascii="Sylfaen" w:hAnsi="Sylfaen" w:cs="Sylfaen"/>
              </w:rPr>
              <w:t>արդյունքները</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անհրաժեշտ</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որակի</w:t>
            </w:r>
            <w:proofErr w:type="spellEnd"/>
            <w:r w:rsidRPr="00B4085A">
              <w:t xml:space="preserve"> </w:t>
            </w:r>
            <w:proofErr w:type="spellStart"/>
            <w:r w:rsidRPr="00B4085A">
              <w:rPr>
                <w:rFonts w:ascii="Sylfaen" w:hAnsi="Sylfaen" w:cs="Sylfaen"/>
              </w:rPr>
              <w:t>ապահովման</w:t>
            </w:r>
            <w:proofErr w:type="spellEnd"/>
            <w:r w:rsidRPr="00B4085A">
              <w:t xml:space="preserve"> </w:t>
            </w:r>
            <w:proofErr w:type="spellStart"/>
            <w:r w:rsidRPr="00B4085A">
              <w:rPr>
                <w:rFonts w:ascii="Sylfaen" w:hAnsi="Sylfaen" w:cs="Sylfaen"/>
              </w:rPr>
              <w:t>համար</w:t>
            </w:r>
            <w:proofErr w:type="spellEnd"/>
            <w:r w:rsidRPr="00B4085A">
              <w:t xml:space="preserve">: </w:t>
            </w:r>
            <w:proofErr w:type="spellStart"/>
            <w:r w:rsidRPr="00B4085A">
              <w:rPr>
                <w:rFonts w:ascii="Sylfaen" w:hAnsi="Sylfaen" w:cs="Sylfaen"/>
              </w:rPr>
              <w:t>Ստուգել</w:t>
            </w:r>
            <w:proofErr w:type="spellEnd"/>
            <w:r w:rsidRPr="00B4085A">
              <w:t xml:space="preserve"> </w:t>
            </w:r>
            <w:proofErr w:type="spellStart"/>
            <w:r w:rsidRPr="00B4085A">
              <w:rPr>
                <w:rFonts w:ascii="Sylfaen" w:hAnsi="Sylfaen" w:cs="Sylfaen"/>
              </w:rPr>
              <w:lastRenderedPageBreak/>
              <w:t>բոլոր</w:t>
            </w:r>
            <w:proofErr w:type="spellEnd"/>
            <w:r w:rsidRPr="00B4085A">
              <w:t xml:space="preserve"> </w:t>
            </w:r>
            <w:proofErr w:type="spellStart"/>
            <w:r w:rsidRPr="00B4085A">
              <w:rPr>
                <w:rFonts w:ascii="Sylfaen" w:hAnsi="Sylfaen" w:cs="Sylfaen"/>
              </w:rPr>
              <w:t>փաստաթղթերը</w:t>
            </w:r>
            <w:proofErr w:type="spellEnd"/>
            <w:r w:rsidRPr="00B4085A">
              <w:t xml:space="preserve"> (</w:t>
            </w:r>
            <w:proofErr w:type="spellStart"/>
            <w:r w:rsidRPr="00B4085A">
              <w:rPr>
                <w:rFonts w:ascii="Sylfaen" w:hAnsi="Sylfaen" w:cs="Sylfaen"/>
              </w:rPr>
              <w:t>այդ</w:t>
            </w:r>
            <w:proofErr w:type="spellEnd"/>
            <w:r w:rsidRPr="00B4085A">
              <w:t xml:space="preserve"> </w:t>
            </w:r>
            <w:proofErr w:type="spellStart"/>
            <w:r w:rsidRPr="00B4085A">
              <w:rPr>
                <w:rFonts w:ascii="Sylfaen" w:hAnsi="Sylfaen" w:cs="Sylfaen"/>
              </w:rPr>
              <w:t>թվում</w:t>
            </w:r>
            <w:proofErr w:type="spellEnd"/>
            <w:r w:rsidRPr="00B4085A">
              <w:rPr>
                <w:rFonts w:ascii="Sylfaen" w:hAnsi="Sylfaen" w:cs="Sylfaen"/>
              </w:rPr>
              <w:t>՝</w:t>
            </w:r>
            <w:r w:rsidRPr="00B4085A">
              <w:t xml:space="preserve"> </w:t>
            </w:r>
            <w:proofErr w:type="spellStart"/>
            <w:r w:rsidRPr="00B4085A">
              <w:rPr>
                <w:rFonts w:ascii="Sylfaen" w:hAnsi="Sylfaen" w:cs="Sylfaen"/>
              </w:rPr>
              <w:t>բոլոր</w:t>
            </w:r>
            <w:proofErr w:type="spellEnd"/>
            <w:r w:rsidRPr="00B4085A">
              <w:t xml:space="preserve"> </w:t>
            </w:r>
            <w:proofErr w:type="spellStart"/>
            <w:r w:rsidRPr="00B4085A">
              <w:rPr>
                <w:rFonts w:ascii="Sylfaen" w:hAnsi="Sylfaen" w:cs="Sylfaen"/>
              </w:rPr>
              <w:t>ծավալային</w:t>
            </w:r>
            <w:proofErr w:type="spellEnd"/>
            <w:r w:rsidRPr="00B4085A">
              <w:t xml:space="preserve"> </w:t>
            </w:r>
            <w:proofErr w:type="spellStart"/>
            <w:r w:rsidRPr="00B4085A">
              <w:rPr>
                <w:rFonts w:ascii="Sylfaen" w:hAnsi="Sylfaen" w:cs="Sylfaen"/>
              </w:rPr>
              <w:t>չափերը</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հաշվարկները</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անհրաժեշտ</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համապատասխան</w:t>
            </w:r>
            <w:proofErr w:type="spellEnd"/>
            <w:r w:rsidRPr="00B4085A">
              <w:t xml:space="preserve"> </w:t>
            </w:r>
            <w:proofErr w:type="spellStart"/>
            <w:r w:rsidRPr="00B4085A">
              <w:rPr>
                <w:rFonts w:ascii="Sylfaen" w:hAnsi="Sylfaen" w:cs="Sylfaen"/>
              </w:rPr>
              <w:t>վճարումները</w:t>
            </w:r>
            <w:proofErr w:type="spellEnd"/>
            <w:r w:rsidRPr="00B4085A">
              <w:t xml:space="preserve"> </w:t>
            </w:r>
            <w:proofErr w:type="spellStart"/>
            <w:r w:rsidRPr="00B4085A">
              <w:rPr>
                <w:rFonts w:ascii="Sylfaen" w:hAnsi="Sylfaen" w:cs="Sylfaen"/>
              </w:rPr>
              <w:t>իրականացնելու</w:t>
            </w:r>
            <w:proofErr w:type="spellEnd"/>
            <w:r w:rsidRPr="00B4085A">
              <w:t xml:space="preserve"> </w:t>
            </w:r>
            <w:proofErr w:type="spellStart"/>
            <w:r w:rsidRPr="00B4085A">
              <w:rPr>
                <w:rFonts w:ascii="Sylfaen" w:hAnsi="Sylfaen" w:cs="Sylfaen"/>
              </w:rPr>
              <w:t>համար</w:t>
            </w:r>
            <w:proofErr w:type="spellEnd"/>
            <w:r w:rsidRPr="00B4085A">
              <w:t>,</w:t>
            </w:r>
          </w:p>
          <w:p w14:paraId="3E55865F"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կատարել</w:t>
            </w:r>
            <w:proofErr w:type="spellEnd"/>
            <w:r w:rsidRPr="00B4085A">
              <w:t xml:space="preserve"> </w:t>
            </w:r>
            <w:proofErr w:type="spellStart"/>
            <w:r w:rsidRPr="00B4085A">
              <w:rPr>
                <w:rFonts w:ascii="Sylfaen" w:hAnsi="Sylfaen" w:cs="Sylfaen"/>
              </w:rPr>
              <w:t>որակի</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քանակի</w:t>
            </w:r>
            <w:proofErr w:type="spellEnd"/>
            <w:r w:rsidRPr="00B4085A">
              <w:t xml:space="preserve"> </w:t>
            </w:r>
            <w:proofErr w:type="spellStart"/>
            <w:r w:rsidRPr="00B4085A">
              <w:rPr>
                <w:rFonts w:ascii="Sylfaen" w:hAnsi="Sylfaen" w:cs="Sylfaen"/>
              </w:rPr>
              <w:t>ամենօրյա</w:t>
            </w:r>
            <w:proofErr w:type="spellEnd"/>
            <w:r w:rsidRPr="00B4085A">
              <w:t xml:space="preserve"> </w:t>
            </w:r>
            <w:proofErr w:type="spellStart"/>
            <w:r w:rsidRPr="00B4085A">
              <w:rPr>
                <w:rFonts w:ascii="Sylfaen" w:hAnsi="Sylfaen" w:cs="Sylfaen"/>
              </w:rPr>
              <w:t>հսկումը</w:t>
            </w:r>
            <w:proofErr w:type="spellEnd"/>
            <w:r w:rsidRPr="00B4085A">
              <w:t xml:space="preserve"> (</w:t>
            </w:r>
            <w:proofErr w:type="spellStart"/>
            <w:r w:rsidRPr="00B4085A">
              <w:rPr>
                <w:rFonts w:ascii="Sylfaen" w:hAnsi="Sylfaen" w:cs="Sylfaen"/>
              </w:rPr>
              <w:t>համապատասխան</w:t>
            </w:r>
            <w:proofErr w:type="spellEnd"/>
            <w:r w:rsidRPr="00B4085A">
              <w:t xml:space="preserve"> </w:t>
            </w:r>
            <w:proofErr w:type="spellStart"/>
            <w:r w:rsidRPr="00B4085A">
              <w:rPr>
                <w:rFonts w:ascii="Sylfaen" w:hAnsi="Sylfaen" w:cs="Sylfaen"/>
              </w:rPr>
              <w:t>նշում</w:t>
            </w:r>
            <w:proofErr w:type="spellEnd"/>
            <w:r w:rsidRPr="00B4085A">
              <w:t xml:space="preserve"> </w:t>
            </w:r>
            <w:proofErr w:type="spellStart"/>
            <w:r w:rsidRPr="00B4085A">
              <w:rPr>
                <w:rFonts w:ascii="Sylfaen" w:hAnsi="Sylfaen" w:cs="Sylfaen"/>
              </w:rPr>
              <w:t>կատարելով</w:t>
            </w:r>
            <w:proofErr w:type="spellEnd"/>
            <w:r w:rsidRPr="00B4085A">
              <w:t xml:space="preserve"> </w:t>
            </w:r>
            <w:proofErr w:type="spellStart"/>
            <w:r w:rsidRPr="00B4085A">
              <w:rPr>
                <w:rFonts w:ascii="Sylfaen" w:hAnsi="Sylfaen" w:cs="Sylfaen"/>
              </w:rPr>
              <w:t>մատյանում</w:t>
            </w:r>
            <w:proofErr w:type="spellEnd"/>
            <w:r w:rsidRPr="00B4085A">
              <w:t xml:space="preserve">), </w:t>
            </w:r>
            <w:proofErr w:type="spellStart"/>
            <w:r w:rsidRPr="00B4085A">
              <w:rPr>
                <w:rFonts w:ascii="Sylfaen" w:hAnsi="Sylfaen" w:cs="Sylfaen"/>
              </w:rPr>
              <w:t>այն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անհրաժեշտ</w:t>
            </w:r>
            <w:proofErr w:type="spellEnd"/>
            <w:r w:rsidRPr="00B4085A">
              <w:t xml:space="preserve"> </w:t>
            </w:r>
            <w:proofErr w:type="spellStart"/>
            <w:r w:rsidRPr="00B4085A">
              <w:rPr>
                <w:rFonts w:ascii="Sylfaen" w:hAnsi="Sylfaen" w:cs="Sylfaen"/>
              </w:rPr>
              <w:t>փորձարկումները</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կատարվում</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կապալի</w:t>
            </w:r>
            <w:proofErr w:type="spellEnd"/>
            <w:r w:rsidRPr="00B4085A">
              <w:t xml:space="preserve"> </w:t>
            </w:r>
            <w:proofErr w:type="spellStart"/>
            <w:r w:rsidRPr="00B4085A">
              <w:rPr>
                <w:rFonts w:ascii="Sylfaen" w:hAnsi="Sylfaen" w:cs="Sylfaen"/>
              </w:rPr>
              <w:t>պայմանագրի</w:t>
            </w:r>
            <w:proofErr w:type="spellEnd"/>
            <w:r w:rsidRPr="00B4085A">
              <w:t xml:space="preserve"> </w:t>
            </w:r>
            <w:proofErr w:type="spellStart"/>
            <w:r w:rsidRPr="00B4085A">
              <w:rPr>
                <w:rFonts w:ascii="Sylfaen" w:hAnsi="Sylfaen" w:cs="Sylfaen"/>
              </w:rPr>
              <w:t>իրականացման</w:t>
            </w:r>
            <w:proofErr w:type="spellEnd"/>
            <w:r w:rsidRPr="00B4085A">
              <w:t xml:space="preserve"> </w:t>
            </w:r>
            <w:proofErr w:type="spellStart"/>
            <w:r w:rsidRPr="00B4085A">
              <w:rPr>
                <w:rFonts w:ascii="Sylfaen" w:hAnsi="Sylfaen" w:cs="Sylfaen"/>
              </w:rPr>
              <w:t>շրջանակում</w:t>
            </w:r>
            <w:proofErr w:type="spellEnd"/>
            <w:r w:rsidRPr="00B4085A">
              <w:t xml:space="preserve">,  </w:t>
            </w:r>
            <w:proofErr w:type="spellStart"/>
            <w:r w:rsidRPr="00B4085A">
              <w:rPr>
                <w:rFonts w:ascii="Sylfaen" w:hAnsi="Sylfaen" w:cs="Sylfaen"/>
              </w:rPr>
              <w:t>շինարարության</w:t>
            </w:r>
            <w:proofErr w:type="spellEnd"/>
            <w:r w:rsidRPr="00B4085A">
              <w:t xml:space="preserve"> </w:t>
            </w:r>
            <w:proofErr w:type="spellStart"/>
            <w:r w:rsidRPr="00B4085A">
              <w:rPr>
                <w:rFonts w:ascii="Sylfaen" w:hAnsi="Sylfaen" w:cs="Sylfaen"/>
              </w:rPr>
              <w:t>ժամանակ</w:t>
            </w:r>
            <w:proofErr w:type="spellEnd"/>
            <w:r w:rsidRPr="00B4085A">
              <w:t xml:space="preserve"> </w:t>
            </w:r>
            <w:proofErr w:type="spellStart"/>
            <w:r w:rsidRPr="00B4085A">
              <w:rPr>
                <w:rFonts w:ascii="Sylfaen" w:hAnsi="Sylfaen" w:cs="Sylfaen"/>
              </w:rPr>
              <w:t>առաջացող</w:t>
            </w:r>
            <w:proofErr w:type="spellEnd"/>
            <w:r w:rsidRPr="00B4085A">
              <w:t xml:space="preserve"> </w:t>
            </w:r>
            <w:proofErr w:type="spellStart"/>
            <w:r w:rsidRPr="00B4085A">
              <w:rPr>
                <w:rFonts w:ascii="Sylfaen" w:hAnsi="Sylfaen" w:cs="Sylfaen"/>
              </w:rPr>
              <w:t>խնդիրների</w:t>
            </w:r>
            <w:proofErr w:type="spellEnd"/>
            <w:r w:rsidRPr="00B4085A">
              <w:t xml:space="preserve"> </w:t>
            </w:r>
            <w:proofErr w:type="spellStart"/>
            <w:r w:rsidRPr="00B4085A">
              <w:rPr>
                <w:rFonts w:ascii="Sylfaen" w:hAnsi="Sylfaen" w:cs="Sylfaen"/>
              </w:rPr>
              <w:t>դեպքում</w:t>
            </w:r>
            <w:proofErr w:type="spellEnd"/>
            <w:r w:rsidRPr="00B4085A">
              <w:t xml:space="preserve"> </w:t>
            </w:r>
            <w:proofErr w:type="spellStart"/>
            <w:r w:rsidRPr="00B4085A">
              <w:rPr>
                <w:rFonts w:ascii="Sylfaen" w:hAnsi="Sylfaen" w:cs="Sylfaen"/>
              </w:rPr>
              <w:t>առաջարկել</w:t>
            </w:r>
            <w:proofErr w:type="spellEnd"/>
            <w:r w:rsidRPr="00B4085A">
              <w:t xml:space="preserve"> </w:t>
            </w:r>
            <w:proofErr w:type="spellStart"/>
            <w:r w:rsidRPr="00B4085A">
              <w:rPr>
                <w:rFonts w:ascii="Sylfaen" w:hAnsi="Sylfaen" w:cs="Sylfaen"/>
              </w:rPr>
              <w:t>այն</w:t>
            </w:r>
            <w:proofErr w:type="spellEnd"/>
            <w:r w:rsidRPr="00B4085A">
              <w:t xml:space="preserve"> </w:t>
            </w:r>
            <w:proofErr w:type="spellStart"/>
            <w:r w:rsidRPr="00B4085A">
              <w:rPr>
                <w:rFonts w:ascii="Sylfaen" w:hAnsi="Sylfaen" w:cs="Sylfaen"/>
              </w:rPr>
              <w:t>գործողությունները</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անհրաժեշտ</w:t>
            </w:r>
            <w:proofErr w:type="spellEnd"/>
            <w:r w:rsidRPr="00B4085A">
              <w:t xml:space="preserve"> </w:t>
            </w:r>
            <w:proofErr w:type="spellStart"/>
            <w:r w:rsidRPr="00B4085A">
              <w:rPr>
                <w:rFonts w:ascii="Sylfaen" w:hAnsi="Sylfaen" w:cs="Sylfaen"/>
              </w:rPr>
              <w:t>կլինեն</w:t>
            </w:r>
            <w:proofErr w:type="spellEnd"/>
            <w:r w:rsidRPr="00B4085A">
              <w:t xml:space="preserve"> </w:t>
            </w:r>
            <w:proofErr w:type="spellStart"/>
            <w:r w:rsidRPr="00B4085A">
              <w:rPr>
                <w:rFonts w:ascii="Sylfaen" w:hAnsi="Sylfaen" w:cs="Sylfaen"/>
              </w:rPr>
              <w:t>աշխատանքային</w:t>
            </w:r>
            <w:proofErr w:type="spellEnd"/>
            <w:r w:rsidRPr="00B4085A">
              <w:t xml:space="preserve"> </w:t>
            </w:r>
            <w:proofErr w:type="spellStart"/>
            <w:r w:rsidRPr="00B4085A">
              <w:rPr>
                <w:rFonts w:ascii="Sylfaen" w:hAnsi="Sylfaen" w:cs="Sylfaen"/>
              </w:rPr>
              <w:t>ժամանակացույցը</w:t>
            </w:r>
            <w:proofErr w:type="spellEnd"/>
            <w:r w:rsidRPr="00B4085A">
              <w:t xml:space="preserve"> </w:t>
            </w:r>
            <w:proofErr w:type="spellStart"/>
            <w:r w:rsidRPr="00B4085A">
              <w:rPr>
                <w:rFonts w:ascii="Sylfaen" w:hAnsi="Sylfaen" w:cs="Sylfaen"/>
              </w:rPr>
              <w:t>պահպանելու</w:t>
            </w:r>
            <w:proofErr w:type="spellEnd"/>
            <w:r w:rsidRPr="00B4085A">
              <w:t xml:space="preserve"> </w:t>
            </w:r>
            <w:proofErr w:type="spellStart"/>
            <w:r w:rsidRPr="00B4085A">
              <w:rPr>
                <w:rFonts w:ascii="Sylfaen" w:hAnsi="Sylfaen" w:cs="Sylfaen"/>
              </w:rPr>
              <w:t>համար</w:t>
            </w:r>
            <w:proofErr w:type="spellEnd"/>
            <w:r w:rsidRPr="00B4085A">
              <w:rPr>
                <w:rFonts w:ascii="Sylfaen" w:hAnsi="Sylfaen" w:cs="Sylfaen"/>
              </w:rPr>
              <w:t>՝</w:t>
            </w:r>
            <w:r w:rsidRPr="00B4085A">
              <w:t xml:space="preserve"> </w:t>
            </w:r>
            <w:proofErr w:type="spellStart"/>
            <w:r w:rsidRPr="00B4085A">
              <w:rPr>
                <w:rFonts w:ascii="Sylfaen" w:hAnsi="Sylfaen" w:cs="Sylfaen"/>
              </w:rPr>
              <w:t>տեղյակ</w:t>
            </w:r>
            <w:proofErr w:type="spellEnd"/>
            <w:r w:rsidRPr="00B4085A">
              <w:t xml:space="preserve"> </w:t>
            </w:r>
            <w:proofErr w:type="spellStart"/>
            <w:r w:rsidRPr="00B4085A">
              <w:rPr>
                <w:rFonts w:ascii="Sylfaen" w:hAnsi="Sylfaen" w:cs="Sylfaen"/>
              </w:rPr>
              <w:t>պահելով</w:t>
            </w:r>
            <w:proofErr w:type="spellEnd"/>
            <w:r w:rsidRPr="00B4085A">
              <w:t xml:space="preserve"> </w:t>
            </w:r>
            <w:r w:rsidRPr="00B4085A">
              <w:rPr>
                <w:rFonts w:ascii="Sylfaen" w:hAnsi="Sylfaen" w:cs="Sylfaen"/>
              </w:rPr>
              <w:t>Պատվիրատուին</w:t>
            </w:r>
            <w:r w:rsidRPr="00B4085A">
              <w:t>:</w:t>
            </w:r>
          </w:p>
          <w:p w14:paraId="7210C3C0"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հսկել</w:t>
            </w:r>
            <w:proofErr w:type="spellEnd"/>
            <w:r w:rsidRPr="00B4085A">
              <w:t xml:space="preserve"> </w:t>
            </w:r>
            <w:proofErr w:type="spellStart"/>
            <w:r w:rsidRPr="00B4085A">
              <w:rPr>
                <w:rFonts w:ascii="Sylfaen" w:hAnsi="Sylfaen" w:cs="Sylfaen"/>
              </w:rPr>
              <w:t>բոլոր</w:t>
            </w:r>
            <w:proofErr w:type="spellEnd"/>
            <w:r w:rsidRPr="00B4085A">
              <w:t xml:space="preserve"> </w:t>
            </w:r>
            <w:proofErr w:type="spellStart"/>
            <w:r w:rsidRPr="00B4085A">
              <w:rPr>
                <w:rFonts w:ascii="Sylfaen" w:hAnsi="Sylfaen" w:cs="Sylfaen"/>
              </w:rPr>
              <w:t>այն</w:t>
            </w:r>
            <w:proofErr w:type="spellEnd"/>
            <w:r w:rsidRPr="00B4085A">
              <w:t xml:space="preserve"> </w:t>
            </w:r>
            <w:proofErr w:type="spellStart"/>
            <w:r w:rsidRPr="00B4085A">
              <w:rPr>
                <w:rFonts w:ascii="Sylfaen" w:hAnsi="Sylfaen" w:cs="Sylfaen"/>
              </w:rPr>
              <w:t>հարցերը</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կապված</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շինաշխատանքներն</w:t>
            </w:r>
            <w:proofErr w:type="spellEnd"/>
            <w:r w:rsidRPr="00B4085A">
              <w:t xml:space="preserve"> </w:t>
            </w:r>
            <w:proofErr w:type="spellStart"/>
            <w:r w:rsidRPr="00B4085A">
              <w:rPr>
                <w:rFonts w:ascii="Sylfaen" w:hAnsi="Sylfaen" w:cs="Sylfaen"/>
              </w:rPr>
              <w:t>անվտանգ</w:t>
            </w:r>
            <w:proofErr w:type="spellEnd"/>
            <w:r w:rsidRPr="00B4085A">
              <w:t xml:space="preserve"> </w:t>
            </w:r>
            <w:proofErr w:type="spellStart"/>
            <w:r w:rsidRPr="00B4085A">
              <w:rPr>
                <w:rFonts w:ascii="Sylfaen" w:hAnsi="Sylfaen" w:cs="Sylfaen"/>
              </w:rPr>
              <w:t>իրականացնելու</w:t>
            </w:r>
            <w:proofErr w:type="spellEnd"/>
            <w:r w:rsidRPr="00B4085A">
              <w:t xml:space="preserve"> </w:t>
            </w:r>
            <w:proofErr w:type="spellStart"/>
            <w:r w:rsidRPr="00B4085A">
              <w:rPr>
                <w:rFonts w:ascii="Sylfaen" w:hAnsi="Sylfaen" w:cs="Sylfaen"/>
              </w:rPr>
              <w:t>հետ</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հրահանգել</w:t>
            </w:r>
            <w:proofErr w:type="spellEnd"/>
            <w:r w:rsidRPr="00B4085A">
              <w:t xml:space="preserve"> </w:t>
            </w:r>
            <w:proofErr w:type="spellStart"/>
            <w:r w:rsidRPr="00B4085A">
              <w:rPr>
                <w:rFonts w:ascii="Sylfaen" w:hAnsi="Sylfaen" w:cs="Sylfaen"/>
              </w:rPr>
              <w:t>Կապալառուին</w:t>
            </w:r>
            <w:proofErr w:type="spellEnd"/>
            <w:r w:rsidRPr="00B4085A">
              <w:t xml:space="preserve"> </w:t>
            </w:r>
            <w:proofErr w:type="spellStart"/>
            <w:r w:rsidRPr="00B4085A">
              <w:rPr>
                <w:rFonts w:ascii="Sylfaen" w:hAnsi="Sylfaen" w:cs="Sylfaen"/>
              </w:rPr>
              <w:t>տեղադրել</w:t>
            </w:r>
            <w:proofErr w:type="spellEnd"/>
            <w:r w:rsidRPr="00B4085A">
              <w:t xml:space="preserve"> </w:t>
            </w:r>
            <w:proofErr w:type="spellStart"/>
            <w:r w:rsidRPr="00B4085A">
              <w:rPr>
                <w:rFonts w:ascii="Sylfaen" w:hAnsi="Sylfaen" w:cs="Sylfaen"/>
              </w:rPr>
              <w:t>նշաններ</w:t>
            </w:r>
            <w:proofErr w:type="spellEnd"/>
            <w:r w:rsidRPr="00B4085A">
              <w:t xml:space="preserve">, </w:t>
            </w:r>
            <w:proofErr w:type="spellStart"/>
            <w:r w:rsidRPr="00B4085A">
              <w:rPr>
                <w:rFonts w:ascii="Sylfaen" w:hAnsi="Sylfaen" w:cs="Sylfaen"/>
              </w:rPr>
              <w:t>լուսավորության</w:t>
            </w:r>
            <w:proofErr w:type="spellEnd"/>
            <w:r w:rsidRPr="00B4085A">
              <w:t xml:space="preserve"> </w:t>
            </w:r>
            <w:proofErr w:type="spellStart"/>
            <w:r w:rsidRPr="00B4085A">
              <w:rPr>
                <w:rFonts w:ascii="Sylfaen" w:hAnsi="Sylfaen" w:cs="Sylfaen"/>
              </w:rPr>
              <w:t>անվտանգության</w:t>
            </w:r>
            <w:proofErr w:type="spellEnd"/>
            <w:r w:rsidRPr="00B4085A">
              <w:t xml:space="preserve"> </w:t>
            </w:r>
            <w:proofErr w:type="spellStart"/>
            <w:r w:rsidRPr="00B4085A">
              <w:rPr>
                <w:rFonts w:ascii="Sylfaen" w:hAnsi="Sylfaen" w:cs="Sylfaen"/>
              </w:rPr>
              <w:t>սարքերի</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այլ</w:t>
            </w:r>
            <w:proofErr w:type="spellEnd"/>
            <w:r w:rsidRPr="00B4085A">
              <w:t xml:space="preserve"> </w:t>
            </w:r>
            <w:proofErr w:type="spellStart"/>
            <w:r w:rsidRPr="00B4085A">
              <w:rPr>
                <w:rFonts w:ascii="Sylfaen" w:hAnsi="Sylfaen" w:cs="Sylfaen"/>
              </w:rPr>
              <w:t>համապատասխան</w:t>
            </w:r>
            <w:proofErr w:type="spellEnd"/>
            <w:r w:rsidRPr="00B4085A">
              <w:t xml:space="preserve"> </w:t>
            </w:r>
            <w:proofErr w:type="spellStart"/>
            <w:r w:rsidRPr="00B4085A">
              <w:rPr>
                <w:rFonts w:ascii="Sylfaen" w:hAnsi="Sylfaen" w:cs="Sylfaen"/>
              </w:rPr>
              <w:t>միջոցառումների</w:t>
            </w:r>
            <w:proofErr w:type="spellEnd"/>
            <w:r w:rsidRPr="00B4085A">
              <w:t xml:space="preserve"> </w:t>
            </w:r>
            <w:proofErr w:type="spellStart"/>
            <w:r w:rsidRPr="00B4085A">
              <w:rPr>
                <w:rFonts w:ascii="Sylfaen" w:hAnsi="Sylfaen" w:cs="Sylfaen"/>
              </w:rPr>
              <w:t>իրականացման</w:t>
            </w:r>
            <w:proofErr w:type="spellEnd"/>
            <w:r w:rsidRPr="00B4085A">
              <w:t xml:space="preserve"> </w:t>
            </w:r>
            <w:proofErr w:type="spellStart"/>
            <w:r w:rsidRPr="00B4085A">
              <w:rPr>
                <w:rFonts w:ascii="Sylfaen" w:hAnsi="Sylfaen" w:cs="Sylfaen"/>
              </w:rPr>
              <w:t>համար</w:t>
            </w:r>
            <w:proofErr w:type="spellEnd"/>
            <w:r w:rsidRPr="00B4085A">
              <w:t>,</w:t>
            </w:r>
          </w:p>
          <w:p w14:paraId="08328368"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կատարել</w:t>
            </w:r>
            <w:proofErr w:type="spellEnd"/>
            <w:r w:rsidRPr="00B4085A">
              <w:t xml:space="preserve"> </w:t>
            </w:r>
            <w:proofErr w:type="spellStart"/>
            <w:r w:rsidRPr="00B4085A">
              <w:rPr>
                <w:rFonts w:ascii="Sylfaen" w:hAnsi="Sylfaen" w:cs="Sylfaen"/>
              </w:rPr>
              <w:t>անհրաժեշտ</w:t>
            </w:r>
            <w:proofErr w:type="spellEnd"/>
            <w:r w:rsidRPr="00B4085A">
              <w:t xml:space="preserve"> </w:t>
            </w:r>
            <w:proofErr w:type="spellStart"/>
            <w:r w:rsidRPr="00B4085A">
              <w:rPr>
                <w:rFonts w:ascii="Sylfaen" w:hAnsi="Sylfaen" w:cs="Sylfaen"/>
              </w:rPr>
              <w:t>օրական</w:t>
            </w:r>
            <w:proofErr w:type="spellEnd"/>
            <w:r w:rsidRPr="00B4085A">
              <w:t xml:space="preserve"> </w:t>
            </w:r>
            <w:proofErr w:type="spellStart"/>
            <w:r w:rsidRPr="00B4085A">
              <w:rPr>
                <w:rFonts w:ascii="Sylfaen" w:hAnsi="Sylfaen" w:cs="Sylfaen"/>
              </w:rPr>
              <w:t>գրառումներ</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անհրաժեշտ</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պայմանագրի</w:t>
            </w:r>
            <w:proofErr w:type="spellEnd"/>
            <w:r w:rsidRPr="00B4085A">
              <w:t xml:space="preserve"> </w:t>
            </w:r>
            <w:proofErr w:type="spellStart"/>
            <w:r w:rsidRPr="00B4085A">
              <w:rPr>
                <w:rFonts w:ascii="Sylfaen" w:hAnsi="Sylfaen" w:cs="Sylfaen"/>
              </w:rPr>
              <w:t>ընթացքի</w:t>
            </w:r>
            <w:proofErr w:type="spellEnd"/>
            <w:r w:rsidRPr="00B4085A">
              <w:t xml:space="preserve"> </w:t>
            </w:r>
            <w:proofErr w:type="spellStart"/>
            <w:r w:rsidRPr="00B4085A">
              <w:rPr>
                <w:rFonts w:ascii="Sylfaen" w:hAnsi="Sylfaen" w:cs="Sylfaen"/>
              </w:rPr>
              <w:t>վերահսկման</w:t>
            </w:r>
            <w:proofErr w:type="spellEnd"/>
            <w:r w:rsidRPr="00B4085A">
              <w:t xml:space="preserve"> </w:t>
            </w:r>
            <w:proofErr w:type="spellStart"/>
            <w:r w:rsidRPr="00B4085A">
              <w:rPr>
                <w:rFonts w:ascii="Sylfaen" w:hAnsi="Sylfaen" w:cs="Sylfaen"/>
              </w:rPr>
              <w:lastRenderedPageBreak/>
              <w:t>համար</w:t>
            </w:r>
            <w:proofErr w:type="spellEnd"/>
            <w:r w:rsidRPr="00B4085A">
              <w:t xml:space="preserve"> (</w:t>
            </w:r>
            <w:proofErr w:type="spellStart"/>
            <w:r w:rsidRPr="00B4085A">
              <w:rPr>
                <w:rFonts w:ascii="Sylfaen" w:hAnsi="Sylfaen" w:cs="Sylfaen"/>
              </w:rPr>
              <w:t>ընդգրկելով</w:t>
            </w:r>
            <w:proofErr w:type="spellEnd"/>
            <w:r w:rsidRPr="00B4085A">
              <w:t xml:space="preserve"> </w:t>
            </w:r>
            <w:proofErr w:type="spellStart"/>
            <w:r w:rsidRPr="00B4085A">
              <w:rPr>
                <w:rFonts w:ascii="Sylfaen" w:hAnsi="Sylfaen" w:cs="Sylfaen"/>
              </w:rPr>
              <w:t>կատարված</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հավաստագրերը</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այլ</w:t>
            </w:r>
            <w:proofErr w:type="spellEnd"/>
            <w:r w:rsidRPr="00B4085A">
              <w:t xml:space="preserve"> </w:t>
            </w:r>
            <w:proofErr w:type="spellStart"/>
            <w:r w:rsidRPr="00B4085A">
              <w:rPr>
                <w:rFonts w:ascii="Sylfaen" w:hAnsi="Sylfaen" w:cs="Sylfaen"/>
              </w:rPr>
              <w:t>անհրաժեշտ</w:t>
            </w:r>
            <w:proofErr w:type="spellEnd"/>
            <w:r w:rsidRPr="00B4085A">
              <w:t xml:space="preserve"> </w:t>
            </w:r>
            <w:proofErr w:type="spellStart"/>
            <w:r w:rsidRPr="00B4085A">
              <w:rPr>
                <w:rFonts w:ascii="Sylfaen" w:hAnsi="Sylfaen" w:cs="Sylfaen"/>
              </w:rPr>
              <w:t>փաստաթղթեր</w:t>
            </w:r>
            <w:proofErr w:type="spellEnd"/>
            <w:r w:rsidRPr="00B4085A">
              <w:t>),</w:t>
            </w:r>
          </w:p>
          <w:p w14:paraId="14E7DA91"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կատարել</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ծավալների</w:t>
            </w:r>
            <w:proofErr w:type="spellEnd"/>
            <w:r w:rsidRPr="00B4085A">
              <w:t xml:space="preserve"> </w:t>
            </w:r>
            <w:proofErr w:type="spellStart"/>
            <w:r w:rsidRPr="00B4085A">
              <w:rPr>
                <w:rFonts w:ascii="Sylfaen" w:hAnsi="Sylfaen" w:cs="Sylfaen"/>
              </w:rPr>
              <w:t>չափագրումներ</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մասնակցել</w:t>
            </w:r>
            <w:proofErr w:type="spellEnd"/>
            <w:r w:rsidRPr="00B4085A">
              <w:t xml:space="preserve"> </w:t>
            </w:r>
            <w:proofErr w:type="spellStart"/>
            <w:r w:rsidRPr="00B4085A">
              <w:rPr>
                <w:rFonts w:ascii="Sylfaen" w:hAnsi="Sylfaen" w:cs="Sylfaen"/>
              </w:rPr>
              <w:t>կատարողական</w:t>
            </w:r>
            <w:proofErr w:type="spellEnd"/>
            <w:r w:rsidRPr="00B4085A">
              <w:t xml:space="preserve"> </w:t>
            </w:r>
            <w:proofErr w:type="spellStart"/>
            <w:r w:rsidRPr="00B4085A">
              <w:rPr>
                <w:rFonts w:ascii="Sylfaen" w:hAnsi="Sylfaen" w:cs="Sylfaen"/>
              </w:rPr>
              <w:t>փաստաթղթերի</w:t>
            </w:r>
            <w:proofErr w:type="spellEnd"/>
            <w:r w:rsidRPr="00B4085A">
              <w:t xml:space="preserve"> </w:t>
            </w:r>
            <w:proofErr w:type="spellStart"/>
            <w:r w:rsidRPr="00B4085A">
              <w:rPr>
                <w:rFonts w:ascii="Sylfaen" w:hAnsi="Sylfaen" w:cs="Sylfaen"/>
              </w:rPr>
              <w:t>կազմմանը</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հաստատմանը</w:t>
            </w:r>
            <w:proofErr w:type="spellEnd"/>
            <w:r w:rsidRPr="00B4085A">
              <w:t>,</w:t>
            </w:r>
          </w:p>
          <w:p w14:paraId="1DB89F7B" w14:textId="77777777" w:rsidR="00B4085A" w:rsidRPr="00B4085A" w:rsidRDefault="00B4085A" w:rsidP="00B4085A">
            <w:pPr>
              <w:pStyle w:val="ListParagraph"/>
              <w:spacing w:line="276" w:lineRule="auto"/>
              <w:ind w:left="360" w:right="180"/>
              <w:jc w:val="both"/>
            </w:pPr>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ցուցումով</w:t>
            </w:r>
            <w:proofErr w:type="spellEnd"/>
            <w:r w:rsidRPr="00B4085A">
              <w:t xml:space="preserve"> </w:t>
            </w:r>
            <w:proofErr w:type="spellStart"/>
            <w:r w:rsidRPr="00B4085A">
              <w:rPr>
                <w:rFonts w:ascii="Sylfaen" w:hAnsi="Sylfaen" w:cs="Sylfaen"/>
              </w:rPr>
              <w:t>չափագրել</w:t>
            </w:r>
            <w:proofErr w:type="spellEnd"/>
            <w:r w:rsidRPr="00B4085A">
              <w:t xml:space="preserve"> </w:t>
            </w:r>
            <w:proofErr w:type="spellStart"/>
            <w:r w:rsidRPr="00B4085A">
              <w:rPr>
                <w:rFonts w:ascii="Sylfaen" w:hAnsi="Sylfaen" w:cs="Sylfaen"/>
              </w:rPr>
              <w:t>կատարման</w:t>
            </w:r>
            <w:proofErr w:type="spellEnd"/>
            <w:r w:rsidRPr="00B4085A">
              <w:t xml:space="preserve"> </w:t>
            </w:r>
            <w:proofErr w:type="spellStart"/>
            <w:r w:rsidRPr="00B4085A">
              <w:rPr>
                <w:rFonts w:ascii="Sylfaen" w:hAnsi="Sylfaen" w:cs="Sylfaen"/>
              </w:rPr>
              <w:t>ենթակա</w:t>
            </w:r>
            <w:proofErr w:type="spellEnd"/>
            <w:r w:rsidRPr="00B4085A">
              <w:t xml:space="preserve"> </w:t>
            </w:r>
            <w:proofErr w:type="spellStart"/>
            <w:r w:rsidRPr="00B4085A">
              <w:rPr>
                <w:rFonts w:ascii="Sylfaen" w:hAnsi="Sylfaen" w:cs="Sylfaen"/>
              </w:rPr>
              <w:t>աշխատանքները</w:t>
            </w:r>
            <w:proofErr w:type="spellEnd"/>
            <w:r w:rsidRPr="00B4085A">
              <w:t>:</w:t>
            </w:r>
          </w:p>
          <w:p w14:paraId="4ECAEB01"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պարտադիր</w:t>
            </w:r>
            <w:proofErr w:type="spellEnd"/>
            <w:r w:rsidRPr="00B4085A">
              <w:t xml:space="preserve"> </w:t>
            </w:r>
            <w:proofErr w:type="spellStart"/>
            <w:r w:rsidRPr="00B4085A">
              <w:rPr>
                <w:rFonts w:ascii="Sylfaen" w:hAnsi="Sylfaen" w:cs="Sylfaen"/>
              </w:rPr>
              <w:t>ներկա</w:t>
            </w:r>
            <w:proofErr w:type="spellEnd"/>
            <w:r w:rsidRPr="00B4085A">
              <w:t xml:space="preserve"> </w:t>
            </w:r>
            <w:proofErr w:type="spellStart"/>
            <w:r w:rsidRPr="00B4085A">
              <w:rPr>
                <w:rFonts w:ascii="Sylfaen" w:hAnsi="Sylfaen" w:cs="Sylfaen"/>
              </w:rPr>
              <w:t>լինել</w:t>
            </w:r>
            <w:proofErr w:type="spellEnd"/>
            <w:r w:rsidRPr="00B4085A">
              <w:t xml:space="preserve"> </w:t>
            </w:r>
            <w:proofErr w:type="spellStart"/>
            <w:r w:rsidRPr="00B4085A">
              <w:rPr>
                <w:rFonts w:ascii="Sylfaen" w:hAnsi="Sylfaen" w:cs="Sylfaen"/>
              </w:rPr>
              <w:t>քաղաքաշինության</w:t>
            </w:r>
            <w:proofErr w:type="spellEnd"/>
            <w:r w:rsidRPr="00B4085A">
              <w:t xml:space="preserve"> </w:t>
            </w:r>
            <w:proofErr w:type="spellStart"/>
            <w:r w:rsidRPr="00B4085A">
              <w:rPr>
                <w:rFonts w:ascii="Sylfaen" w:hAnsi="Sylfaen" w:cs="Sylfaen"/>
              </w:rPr>
              <w:t>նախարարի</w:t>
            </w:r>
            <w:proofErr w:type="spellEnd"/>
            <w:r w:rsidRPr="00B4085A">
              <w:t xml:space="preserve"> </w:t>
            </w:r>
            <w:proofErr w:type="spellStart"/>
            <w:r w:rsidRPr="00B4085A">
              <w:rPr>
                <w:rFonts w:ascii="Sylfaen" w:hAnsi="Sylfaen" w:cs="Sylfaen"/>
              </w:rPr>
              <w:t>թիվ</w:t>
            </w:r>
            <w:proofErr w:type="spellEnd"/>
            <w:r w:rsidRPr="00B4085A">
              <w:t xml:space="preserve"> 44 </w:t>
            </w:r>
            <w:proofErr w:type="spellStart"/>
            <w:r w:rsidRPr="00B4085A">
              <w:rPr>
                <w:rFonts w:ascii="Sylfaen" w:hAnsi="Sylfaen" w:cs="Sylfaen"/>
              </w:rPr>
              <w:t>առ</w:t>
            </w:r>
            <w:proofErr w:type="spellEnd"/>
            <w:r w:rsidRPr="00B4085A">
              <w:t xml:space="preserve"> 28.04.1998</w:t>
            </w:r>
            <w:r w:rsidRPr="00B4085A">
              <w:rPr>
                <w:rFonts w:ascii="Sylfaen" w:hAnsi="Sylfaen" w:cs="Sylfaen"/>
              </w:rPr>
              <w:t>թ</w:t>
            </w:r>
            <w:r w:rsidRPr="00B4085A">
              <w:t xml:space="preserve">. </w:t>
            </w:r>
            <w:r w:rsidRPr="00B4085A">
              <w:rPr>
                <w:rFonts w:cs="Times Armenian"/>
              </w:rPr>
              <w:t>«</w:t>
            </w:r>
            <w:proofErr w:type="spellStart"/>
            <w:r w:rsidRPr="00B4085A">
              <w:rPr>
                <w:rFonts w:ascii="Sylfaen" w:hAnsi="Sylfaen" w:cs="Sylfaen"/>
              </w:rPr>
              <w:t>Շինարարության</w:t>
            </w:r>
            <w:proofErr w:type="spellEnd"/>
            <w:r w:rsidRPr="00B4085A">
              <w:t xml:space="preserve"> </w:t>
            </w:r>
            <w:proofErr w:type="spellStart"/>
            <w:r w:rsidRPr="00B4085A">
              <w:rPr>
                <w:rFonts w:ascii="Sylfaen" w:hAnsi="Sylfaen" w:cs="Sylfaen"/>
              </w:rPr>
              <w:t>որակի</w:t>
            </w:r>
            <w:proofErr w:type="spellEnd"/>
            <w:r w:rsidRPr="00B4085A">
              <w:t xml:space="preserve"> </w:t>
            </w:r>
            <w:proofErr w:type="spellStart"/>
            <w:r w:rsidRPr="00B4085A">
              <w:rPr>
                <w:rFonts w:ascii="Sylfaen" w:hAnsi="Sylfaen" w:cs="Sylfaen"/>
              </w:rPr>
              <w:t>տեխնիկական</w:t>
            </w:r>
            <w:proofErr w:type="spellEnd"/>
            <w:r w:rsidRPr="00B4085A">
              <w:t xml:space="preserve"> </w:t>
            </w:r>
            <w:proofErr w:type="spellStart"/>
            <w:r w:rsidRPr="00B4085A">
              <w:rPr>
                <w:rFonts w:ascii="Sylfaen" w:hAnsi="Sylfaen" w:cs="Sylfaen"/>
              </w:rPr>
              <w:t>հսկողության</w:t>
            </w:r>
            <w:proofErr w:type="spellEnd"/>
            <w:r w:rsidRPr="00B4085A">
              <w:t xml:space="preserve"> </w:t>
            </w:r>
            <w:proofErr w:type="spellStart"/>
            <w:r w:rsidRPr="00B4085A">
              <w:rPr>
                <w:rFonts w:ascii="Sylfaen" w:hAnsi="Sylfaen" w:cs="Sylfaen"/>
              </w:rPr>
              <w:t>իրականացման</w:t>
            </w:r>
            <w:proofErr w:type="spellEnd"/>
            <w:r w:rsidRPr="00B4085A">
              <w:t xml:space="preserve"> </w:t>
            </w:r>
            <w:proofErr w:type="spellStart"/>
            <w:r w:rsidRPr="00B4085A">
              <w:rPr>
                <w:rFonts w:ascii="Sylfaen" w:hAnsi="Sylfaen" w:cs="Sylfaen"/>
              </w:rPr>
              <w:t>հրահանգ</w:t>
            </w:r>
            <w:proofErr w:type="spellEnd"/>
            <w:r w:rsidRPr="00B4085A">
              <w:rPr>
                <w:rFonts w:cs="Times Armenian"/>
              </w:rPr>
              <w:t>»</w:t>
            </w:r>
            <w:r w:rsidRPr="00B4085A">
              <w:t xml:space="preserve"> </w:t>
            </w:r>
            <w:proofErr w:type="spellStart"/>
            <w:r w:rsidRPr="00B4085A">
              <w:rPr>
                <w:rFonts w:ascii="Sylfaen" w:hAnsi="Sylfaen" w:cs="Sylfaen"/>
              </w:rPr>
              <w:t>հրամանի</w:t>
            </w:r>
            <w:proofErr w:type="spellEnd"/>
            <w:r w:rsidRPr="00B4085A">
              <w:t xml:space="preserve"> </w:t>
            </w:r>
            <w:proofErr w:type="spellStart"/>
            <w:r w:rsidRPr="00B4085A">
              <w:rPr>
                <w:rFonts w:ascii="Sylfaen" w:hAnsi="Sylfaen" w:cs="Sylfaen"/>
              </w:rPr>
              <w:t>հավելված</w:t>
            </w:r>
            <w:proofErr w:type="spellEnd"/>
            <w:r w:rsidRPr="00B4085A">
              <w:t xml:space="preserve"> 1-</w:t>
            </w:r>
            <w:r w:rsidRPr="00B4085A">
              <w:rPr>
                <w:rFonts w:ascii="Sylfaen" w:hAnsi="Sylfaen" w:cs="Sylfaen"/>
              </w:rPr>
              <w:t>ով</w:t>
            </w:r>
            <w:r w:rsidRPr="00B4085A">
              <w:t xml:space="preserve"> </w:t>
            </w:r>
            <w:proofErr w:type="spellStart"/>
            <w:r w:rsidRPr="00B4085A">
              <w:rPr>
                <w:rFonts w:ascii="Sylfaen" w:hAnsi="Sylfaen" w:cs="Sylfaen"/>
              </w:rPr>
              <w:t>նախատեսված</w:t>
            </w:r>
            <w:proofErr w:type="spellEnd"/>
            <w:r w:rsidRPr="00B4085A">
              <w:t xml:space="preserve"> </w:t>
            </w:r>
            <w:proofErr w:type="spellStart"/>
            <w:r w:rsidRPr="00B4085A">
              <w:rPr>
                <w:rFonts w:ascii="Sylfaen" w:hAnsi="Sylfaen" w:cs="Sylfaen"/>
              </w:rPr>
              <w:t>ծածկման</w:t>
            </w:r>
            <w:proofErr w:type="spellEnd"/>
            <w:r w:rsidRPr="00B4085A">
              <w:t xml:space="preserve"> </w:t>
            </w:r>
            <w:proofErr w:type="spellStart"/>
            <w:r w:rsidRPr="00B4085A">
              <w:rPr>
                <w:rFonts w:ascii="Sylfaen" w:hAnsi="Sylfaen" w:cs="Sylfaen"/>
              </w:rPr>
              <w:t>շինմոնտաժային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իրականացման</w:t>
            </w:r>
            <w:proofErr w:type="spellEnd"/>
            <w:r w:rsidRPr="00B4085A">
              <w:t xml:space="preserve"> </w:t>
            </w:r>
            <w:proofErr w:type="spellStart"/>
            <w:r w:rsidRPr="00B4085A">
              <w:rPr>
                <w:rFonts w:ascii="Sylfaen" w:hAnsi="Sylfaen" w:cs="Sylfaen"/>
              </w:rPr>
              <w:t>ընթացքում</w:t>
            </w:r>
            <w:proofErr w:type="spellEnd"/>
            <w:r w:rsidRPr="00B4085A">
              <w:t>:</w:t>
            </w:r>
          </w:p>
          <w:p w14:paraId="59A65D7A" w14:textId="77777777" w:rsidR="00B4085A" w:rsidRPr="00B4085A" w:rsidRDefault="00B4085A" w:rsidP="00B4085A">
            <w:pPr>
              <w:pStyle w:val="ListParagraph"/>
              <w:ind w:left="360" w:right="180"/>
              <w:jc w:val="both"/>
            </w:pPr>
            <w:proofErr w:type="spellStart"/>
            <w:r w:rsidRPr="00B4085A">
              <w:rPr>
                <w:rFonts w:ascii="Sylfaen" w:hAnsi="Sylfaen" w:cs="Sylfaen"/>
              </w:rPr>
              <w:t>Կատարողը</w:t>
            </w:r>
            <w:proofErr w:type="spellEnd"/>
            <w:r w:rsidRPr="00B4085A">
              <w:t xml:space="preserve"> </w:t>
            </w:r>
            <w:proofErr w:type="spellStart"/>
            <w:r w:rsidRPr="00B4085A">
              <w:rPr>
                <w:rFonts w:ascii="Sylfaen" w:hAnsi="Sylfaen" w:cs="Sylfaen"/>
              </w:rPr>
              <w:t>պարտավորվում</w:t>
            </w:r>
            <w:proofErr w:type="spellEnd"/>
            <w:r w:rsidRPr="00B4085A">
              <w:t xml:space="preserve"> </w:t>
            </w:r>
            <w:r w:rsidRPr="00B4085A">
              <w:rPr>
                <w:rFonts w:ascii="Sylfaen" w:hAnsi="Sylfaen" w:cs="Sylfaen"/>
              </w:rPr>
              <w:t>է</w:t>
            </w:r>
            <w:r w:rsidRPr="00B4085A">
              <w:t>.</w:t>
            </w:r>
          </w:p>
          <w:p w14:paraId="5E5D0289" w14:textId="77777777" w:rsidR="00B4085A" w:rsidRPr="00B4085A" w:rsidRDefault="00B4085A" w:rsidP="00B4085A">
            <w:pPr>
              <w:pStyle w:val="ListParagraph"/>
              <w:ind w:left="360" w:right="180"/>
              <w:jc w:val="both"/>
            </w:pPr>
            <w:r w:rsidRPr="00B4085A">
              <w:t xml:space="preserve">1. </w:t>
            </w:r>
            <w:proofErr w:type="spellStart"/>
            <w:r w:rsidRPr="00B4085A">
              <w:rPr>
                <w:rFonts w:ascii="Sylfaen" w:hAnsi="Sylfaen" w:cs="Sylfaen"/>
              </w:rPr>
              <w:t>հանձնարարված</w:t>
            </w:r>
            <w:proofErr w:type="spellEnd"/>
            <w:r w:rsidRPr="00B4085A">
              <w:t xml:space="preserve"> </w:t>
            </w:r>
            <w:proofErr w:type="spellStart"/>
            <w:r w:rsidRPr="00B4085A">
              <w:rPr>
                <w:rFonts w:ascii="Sylfaen" w:hAnsi="Sylfaen" w:cs="Sylfaen"/>
              </w:rPr>
              <w:t>աշխատանքները</w:t>
            </w:r>
            <w:proofErr w:type="spellEnd"/>
            <w:r w:rsidRPr="00B4085A">
              <w:t xml:space="preserve"> </w:t>
            </w:r>
            <w:proofErr w:type="spellStart"/>
            <w:r w:rsidRPr="00B4085A">
              <w:rPr>
                <w:rFonts w:ascii="Sylfaen" w:hAnsi="Sylfaen" w:cs="Sylfaen"/>
              </w:rPr>
              <w:t>կատարել</w:t>
            </w:r>
            <w:proofErr w:type="spellEnd"/>
            <w:r w:rsidRPr="00B4085A">
              <w:t xml:space="preserve"> </w:t>
            </w:r>
            <w:proofErr w:type="spellStart"/>
            <w:r w:rsidRPr="00B4085A">
              <w:rPr>
                <w:rFonts w:ascii="Sylfaen" w:hAnsi="Sylfaen" w:cs="Sylfaen"/>
              </w:rPr>
              <w:t>տվյալ</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համար</w:t>
            </w:r>
            <w:proofErr w:type="spellEnd"/>
            <w:r w:rsidRPr="00B4085A">
              <w:t xml:space="preserve"> </w:t>
            </w:r>
            <w:r w:rsidRPr="00B4085A">
              <w:rPr>
                <w:rFonts w:ascii="Sylfaen" w:hAnsi="Sylfaen" w:cs="Sylfaen"/>
              </w:rPr>
              <w:t>ՀՀ</w:t>
            </w:r>
            <w:r w:rsidRPr="00B4085A">
              <w:t xml:space="preserve"> </w:t>
            </w:r>
            <w:proofErr w:type="spellStart"/>
            <w:r w:rsidRPr="00B4085A">
              <w:rPr>
                <w:rFonts w:ascii="Sylfaen" w:hAnsi="Sylfaen" w:cs="Sylfaen"/>
              </w:rPr>
              <w:t>օրենսդրությամբ</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սահմանված</w:t>
            </w:r>
            <w:proofErr w:type="spellEnd"/>
            <w:r w:rsidRPr="00B4085A">
              <w:t xml:space="preserve"> </w:t>
            </w:r>
            <w:proofErr w:type="spellStart"/>
            <w:r w:rsidRPr="00B4085A">
              <w:rPr>
                <w:rFonts w:ascii="Sylfaen" w:hAnsi="Sylfaen" w:cs="Sylfaen"/>
              </w:rPr>
              <w:t>բոլոր</w:t>
            </w:r>
            <w:proofErr w:type="spellEnd"/>
            <w:r w:rsidRPr="00B4085A">
              <w:t xml:space="preserve"> </w:t>
            </w:r>
            <w:proofErr w:type="spellStart"/>
            <w:r w:rsidRPr="00B4085A">
              <w:rPr>
                <w:rFonts w:ascii="Sylfaen" w:hAnsi="Sylfaen" w:cs="Sylfaen"/>
              </w:rPr>
              <w:t>պահանջներին</w:t>
            </w:r>
            <w:proofErr w:type="spellEnd"/>
            <w:r w:rsidRPr="00B4085A">
              <w:t xml:space="preserve"> </w:t>
            </w:r>
            <w:proofErr w:type="spellStart"/>
            <w:r w:rsidRPr="00B4085A">
              <w:rPr>
                <w:rFonts w:ascii="Sylfaen" w:hAnsi="Sylfaen" w:cs="Sylfaen"/>
              </w:rPr>
              <w:t>համապատասխան</w:t>
            </w:r>
            <w:proofErr w:type="spellEnd"/>
            <w:r w:rsidRPr="00B4085A">
              <w:t xml:space="preserve">. </w:t>
            </w:r>
            <w:proofErr w:type="spellStart"/>
            <w:r w:rsidRPr="00B4085A">
              <w:rPr>
                <w:rFonts w:ascii="Sylfaen" w:hAnsi="Sylfaen" w:cs="Sylfaen"/>
              </w:rPr>
              <w:t>ներառյալ</w:t>
            </w:r>
            <w:proofErr w:type="spellEnd"/>
            <w:r w:rsidRPr="00B4085A">
              <w:t xml:space="preserve"> </w:t>
            </w:r>
            <w:proofErr w:type="spellStart"/>
            <w:r w:rsidRPr="00B4085A">
              <w:rPr>
                <w:rFonts w:ascii="Sylfaen" w:hAnsi="Sylfaen" w:cs="Sylfaen"/>
              </w:rPr>
              <w:t>բայց</w:t>
            </w:r>
            <w:proofErr w:type="spellEnd"/>
            <w:r w:rsidRPr="00B4085A">
              <w:t xml:space="preserve"> </w:t>
            </w:r>
            <w:proofErr w:type="spellStart"/>
            <w:r w:rsidRPr="00B4085A">
              <w:rPr>
                <w:rFonts w:ascii="Sylfaen" w:hAnsi="Sylfaen" w:cs="Sylfaen"/>
              </w:rPr>
              <w:t>չսահմանափակվելով</w:t>
            </w:r>
            <w:proofErr w:type="spellEnd"/>
            <w:r w:rsidRPr="00B4085A">
              <w:t xml:space="preserve"> </w:t>
            </w:r>
          </w:p>
          <w:p w14:paraId="31372D38"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ճարտարագիտական</w:t>
            </w:r>
            <w:proofErr w:type="spellEnd"/>
            <w:r w:rsidRPr="00B4085A">
              <w:t xml:space="preserve"> </w:t>
            </w:r>
            <w:proofErr w:type="spellStart"/>
            <w:r w:rsidRPr="00B4085A">
              <w:rPr>
                <w:rFonts w:ascii="Sylfaen" w:hAnsi="Sylfaen" w:cs="Sylfaen"/>
              </w:rPr>
              <w:t>լուծումներին</w:t>
            </w:r>
            <w:proofErr w:type="spellEnd"/>
            <w:r w:rsidRPr="00B4085A">
              <w:t xml:space="preserve"> </w:t>
            </w:r>
            <w:proofErr w:type="spellStart"/>
            <w:r w:rsidRPr="00B4085A">
              <w:rPr>
                <w:rFonts w:ascii="Sylfaen" w:hAnsi="Sylfaen" w:cs="Sylfaen"/>
              </w:rPr>
              <w:t>համապատասխան</w:t>
            </w:r>
            <w:proofErr w:type="spellEnd"/>
            <w:r w:rsidRPr="00B4085A">
              <w:t xml:space="preserve"> </w:t>
            </w:r>
            <w:proofErr w:type="spellStart"/>
            <w:r w:rsidRPr="00B4085A">
              <w:rPr>
                <w:rFonts w:ascii="Sylfaen" w:hAnsi="Sylfaen" w:cs="Sylfaen"/>
              </w:rPr>
              <w:t>շինարարության</w:t>
            </w:r>
            <w:proofErr w:type="spellEnd"/>
            <w:r w:rsidRPr="00B4085A">
              <w:t xml:space="preserve"> </w:t>
            </w:r>
            <w:proofErr w:type="spellStart"/>
            <w:r w:rsidRPr="00B4085A">
              <w:rPr>
                <w:rFonts w:ascii="Sylfaen" w:hAnsi="Sylfaen" w:cs="Sylfaen"/>
              </w:rPr>
              <w:t>պրոցեսի</w:t>
            </w:r>
            <w:proofErr w:type="spellEnd"/>
            <w:r w:rsidRPr="00B4085A">
              <w:t xml:space="preserve"> </w:t>
            </w:r>
            <w:proofErr w:type="spellStart"/>
            <w:r w:rsidRPr="00B4085A">
              <w:rPr>
                <w:rFonts w:ascii="Sylfaen" w:hAnsi="Sylfaen" w:cs="Sylfaen"/>
              </w:rPr>
              <w:t>ապահովում</w:t>
            </w:r>
            <w:proofErr w:type="spellEnd"/>
          </w:p>
          <w:p w14:paraId="2CCE82F4"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առաջադրանքի</w:t>
            </w:r>
            <w:proofErr w:type="spellEnd"/>
            <w:r w:rsidRPr="00B4085A">
              <w:t xml:space="preserve">, </w:t>
            </w:r>
            <w:proofErr w:type="spellStart"/>
            <w:r w:rsidRPr="00B4085A">
              <w:rPr>
                <w:rFonts w:ascii="Sylfaen" w:hAnsi="Sylfaen" w:cs="Sylfaen"/>
              </w:rPr>
              <w:t>գոյություն</w:t>
            </w:r>
            <w:proofErr w:type="spellEnd"/>
            <w:r w:rsidRPr="00B4085A">
              <w:t xml:space="preserve"> </w:t>
            </w:r>
            <w:proofErr w:type="spellStart"/>
            <w:r w:rsidRPr="00B4085A">
              <w:rPr>
                <w:rFonts w:ascii="Sylfaen" w:hAnsi="Sylfaen" w:cs="Sylfaen"/>
              </w:rPr>
              <w:t>ունեցող</w:t>
            </w:r>
            <w:proofErr w:type="spellEnd"/>
            <w:r w:rsidRPr="00B4085A">
              <w:t xml:space="preserve"> </w:t>
            </w:r>
            <w:proofErr w:type="spellStart"/>
            <w:r w:rsidRPr="00B4085A">
              <w:rPr>
                <w:rFonts w:ascii="Sylfaen" w:hAnsi="Sylfaen" w:cs="Sylfaen"/>
              </w:rPr>
              <w:t>ստանդարտների</w:t>
            </w:r>
            <w:proofErr w:type="spellEnd"/>
            <w:r w:rsidRPr="00B4085A">
              <w:t xml:space="preserve"> (</w:t>
            </w:r>
            <w:r w:rsidRPr="00B4085A">
              <w:rPr>
                <w:rFonts w:ascii="Sylfaen" w:hAnsi="Sylfaen" w:cs="Sylfaen"/>
              </w:rPr>
              <w:t>ՀՀ</w:t>
            </w:r>
            <w:r w:rsidRPr="00B4085A">
              <w:t xml:space="preserve"> </w:t>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նորմեր</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կանոններ</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lastRenderedPageBreak/>
              <w:t>պահանջների</w:t>
            </w:r>
            <w:proofErr w:type="spellEnd"/>
            <w:r w:rsidRPr="00B4085A">
              <w:t xml:space="preserve"> </w:t>
            </w:r>
            <w:proofErr w:type="spellStart"/>
            <w:r w:rsidRPr="00B4085A">
              <w:rPr>
                <w:rFonts w:ascii="Sylfaen" w:hAnsi="Sylfaen" w:cs="Sylfaen"/>
              </w:rPr>
              <w:t>համաձայն</w:t>
            </w:r>
            <w:proofErr w:type="spellEnd"/>
            <w:r w:rsidRPr="00B4085A">
              <w:t xml:space="preserve"> </w:t>
            </w:r>
            <w:proofErr w:type="spellStart"/>
            <w:r w:rsidRPr="00B4085A">
              <w:rPr>
                <w:rFonts w:ascii="Sylfaen" w:hAnsi="Sylfaen" w:cs="Sylfaen"/>
              </w:rPr>
              <w:t>խորհրդատվության</w:t>
            </w:r>
            <w:proofErr w:type="spellEnd"/>
            <w:r w:rsidRPr="00B4085A">
              <w:t xml:space="preserve"> </w:t>
            </w:r>
            <w:proofErr w:type="spellStart"/>
            <w:r w:rsidRPr="00B4085A">
              <w:rPr>
                <w:rFonts w:ascii="Sylfaen" w:hAnsi="Sylfaen" w:cs="Sylfaen"/>
              </w:rPr>
              <w:t>իրականացում</w:t>
            </w:r>
            <w:proofErr w:type="spellEnd"/>
            <w:r w:rsidRPr="00B4085A">
              <w:t xml:space="preserve">: </w:t>
            </w:r>
          </w:p>
          <w:p w14:paraId="09829AAB"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հետ</w:t>
            </w:r>
            <w:proofErr w:type="spellEnd"/>
            <w:r w:rsidRPr="00B4085A">
              <w:t xml:space="preserve"> </w:t>
            </w:r>
            <w:proofErr w:type="spellStart"/>
            <w:r w:rsidRPr="00B4085A">
              <w:rPr>
                <w:rFonts w:ascii="Sylfaen" w:hAnsi="Sylfaen" w:cs="Sylfaen"/>
              </w:rPr>
              <w:t>փոխհամաձայնեցված</w:t>
            </w:r>
            <w:proofErr w:type="spellEnd"/>
            <w:r w:rsidRPr="00B4085A">
              <w:t xml:space="preserve"> </w:t>
            </w:r>
            <w:proofErr w:type="spellStart"/>
            <w:r w:rsidRPr="00B4085A">
              <w:rPr>
                <w:rFonts w:ascii="Sylfaen" w:hAnsi="Sylfaen" w:cs="Sylfaen"/>
              </w:rPr>
              <w:t>ժամանակացույցով</w:t>
            </w:r>
            <w:proofErr w:type="spellEnd"/>
            <w:r w:rsidRPr="00B4085A">
              <w:t xml:space="preserve"> </w:t>
            </w:r>
            <w:proofErr w:type="spellStart"/>
            <w:r w:rsidRPr="00B4085A">
              <w:rPr>
                <w:rFonts w:ascii="Sylfaen" w:hAnsi="Sylfaen" w:cs="Sylfaen"/>
              </w:rPr>
              <w:t>նախատեսված</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դրանց</w:t>
            </w:r>
            <w:proofErr w:type="spellEnd"/>
            <w:r w:rsidRPr="00B4085A">
              <w:t xml:space="preserve"> </w:t>
            </w:r>
            <w:proofErr w:type="spellStart"/>
            <w:r w:rsidRPr="00B4085A">
              <w:rPr>
                <w:rFonts w:ascii="Sylfaen" w:hAnsi="Sylfaen" w:cs="Sylfaen"/>
              </w:rPr>
              <w:t>ծավալների</w:t>
            </w:r>
            <w:proofErr w:type="spellEnd"/>
            <w:r w:rsidRPr="00B4085A">
              <w:t xml:space="preserve"> </w:t>
            </w:r>
            <w:proofErr w:type="spellStart"/>
            <w:r w:rsidRPr="00B4085A">
              <w:rPr>
                <w:rFonts w:ascii="Sylfaen" w:hAnsi="Sylfaen" w:cs="Sylfaen"/>
              </w:rPr>
              <w:t>կատարման</w:t>
            </w:r>
            <w:proofErr w:type="spellEnd"/>
            <w:r w:rsidRPr="00B4085A">
              <w:t xml:space="preserve"> </w:t>
            </w:r>
            <w:proofErr w:type="spellStart"/>
            <w:r w:rsidRPr="00B4085A">
              <w:rPr>
                <w:rFonts w:ascii="Sylfaen" w:hAnsi="Sylfaen" w:cs="Sylfaen"/>
              </w:rPr>
              <w:t>վերահսկողական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խորհրդատվական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իրականացում</w:t>
            </w:r>
            <w:proofErr w:type="spellEnd"/>
            <w:r w:rsidRPr="00B4085A">
              <w:rPr>
                <w:rFonts w:ascii="Sylfaen" w:hAnsi="Sylfaen" w:cs="Sylfaen"/>
              </w:rPr>
              <w:t>։</w:t>
            </w:r>
          </w:p>
          <w:p w14:paraId="7274454B"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առաջարկությունների</w:t>
            </w:r>
            <w:proofErr w:type="spellEnd"/>
            <w:r w:rsidRPr="00B4085A">
              <w:t xml:space="preserve"> </w:t>
            </w:r>
            <w:proofErr w:type="spellStart"/>
            <w:r w:rsidRPr="00B4085A">
              <w:rPr>
                <w:rFonts w:ascii="Sylfaen" w:hAnsi="Sylfaen" w:cs="Sylfaen"/>
              </w:rPr>
              <w:t>կատարման</w:t>
            </w:r>
            <w:proofErr w:type="spellEnd"/>
            <w:r w:rsidRPr="00B4085A">
              <w:t xml:space="preserve"> </w:t>
            </w:r>
            <w:proofErr w:type="spellStart"/>
            <w:r w:rsidRPr="00B4085A">
              <w:rPr>
                <w:rFonts w:ascii="Sylfaen" w:hAnsi="Sylfaen" w:cs="Sylfaen"/>
              </w:rPr>
              <w:t>համար</w:t>
            </w:r>
            <w:proofErr w:type="spellEnd"/>
            <w:r w:rsidRPr="00B4085A">
              <w:t xml:space="preserve"> </w:t>
            </w:r>
            <w:proofErr w:type="spellStart"/>
            <w:r w:rsidRPr="00B4085A">
              <w:rPr>
                <w:rFonts w:ascii="Sylfaen" w:hAnsi="Sylfaen" w:cs="Sylfaen"/>
              </w:rPr>
              <w:t>կիրառելի</w:t>
            </w:r>
            <w:proofErr w:type="spellEnd"/>
            <w:r w:rsidRPr="00B4085A">
              <w:t xml:space="preserve"> </w:t>
            </w:r>
            <w:proofErr w:type="spellStart"/>
            <w:r w:rsidRPr="00B4085A">
              <w:rPr>
                <w:rFonts w:ascii="Sylfaen" w:hAnsi="Sylfaen" w:cs="Sylfaen"/>
              </w:rPr>
              <w:t>փոփոխությունների</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ճշգրտումների</w:t>
            </w:r>
            <w:proofErr w:type="spellEnd"/>
            <w:r w:rsidRPr="00B4085A">
              <w:t xml:space="preserve"> </w:t>
            </w:r>
            <w:proofErr w:type="spellStart"/>
            <w:r w:rsidRPr="00B4085A">
              <w:rPr>
                <w:rFonts w:ascii="Sylfaen" w:hAnsi="Sylfaen" w:cs="Sylfaen"/>
              </w:rPr>
              <w:t>իրականացման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համապատասխանության</w:t>
            </w:r>
            <w:proofErr w:type="spellEnd"/>
            <w:r w:rsidRPr="00B4085A">
              <w:t xml:space="preserve"> </w:t>
            </w:r>
            <w:proofErr w:type="spellStart"/>
            <w:r w:rsidRPr="00B4085A">
              <w:rPr>
                <w:rFonts w:ascii="Sylfaen" w:hAnsi="Sylfaen" w:cs="Sylfaen"/>
              </w:rPr>
              <w:t>ապահովում</w:t>
            </w:r>
            <w:proofErr w:type="spellEnd"/>
            <w:r w:rsidRPr="00B4085A">
              <w:t>:</w:t>
            </w:r>
          </w:p>
          <w:p w14:paraId="719350C5"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շինհրապարակ</w:t>
            </w:r>
            <w:proofErr w:type="spellEnd"/>
            <w:r w:rsidRPr="00B4085A">
              <w:t xml:space="preserve"> </w:t>
            </w:r>
            <w:proofErr w:type="spellStart"/>
            <w:r w:rsidRPr="00B4085A">
              <w:rPr>
                <w:rFonts w:ascii="Sylfaen" w:hAnsi="Sylfaen" w:cs="Sylfaen"/>
              </w:rPr>
              <w:t>այցելությունների</w:t>
            </w:r>
            <w:proofErr w:type="spellEnd"/>
            <w:r w:rsidRPr="00B4085A">
              <w:t xml:space="preserve"> </w:t>
            </w:r>
            <w:proofErr w:type="spellStart"/>
            <w:r w:rsidRPr="00B4085A">
              <w:rPr>
                <w:rFonts w:ascii="Sylfaen" w:hAnsi="Sylfaen" w:cs="Sylfaen"/>
              </w:rPr>
              <w:t>կազմակերպում</w:t>
            </w:r>
            <w:proofErr w:type="spellEnd"/>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հետ</w:t>
            </w:r>
            <w:proofErr w:type="spellEnd"/>
            <w:r w:rsidRPr="00B4085A">
              <w:t xml:space="preserve"> </w:t>
            </w:r>
            <w:proofErr w:type="spellStart"/>
            <w:r w:rsidRPr="00B4085A">
              <w:rPr>
                <w:rFonts w:ascii="Sylfaen" w:hAnsi="Sylfaen" w:cs="Sylfaen"/>
              </w:rPr>
              <w:t>համաձայնեցված</w:t>
            </w:r>
            <w:proofErr w:type="spellEnd"/>
            <w:r w:rsidRPr="00B4085A">
              <w:t xml:space="preserve"> </w:t>
            </w:r>
            <w:proofErr w:type="spellStart"/>
            <w:r w:rsidRPr="00B4085A">
              <w:rPr>
                <w:rFonts w:ascii="Sylfaen" w:hAnsi="Sylfaen" w:cs="Sylfaen"/>
              </w:rPr>
              <w:t>ժամանակացույցի</w:t>
            </w:r>
            <w:proofErr w:type="spellEnd"/>
            <w:r w:rsidRPr="00B4085A">
              <w:t xml:space="preserve"> </w:t>
            </w:r>
            <w:proofErr w:type="spellStart"/>
            <w:r w:rsidRPr="00B4085A">
              <w:rPr>
                <w:rFonts w:ascii="Sylfaen" w:hAnsi="Sylfaen" w:cs="Sylfaen"/>
              </w:rPr>
              <w:t>համաձայն</w:t>
            </w:r>
            <w:proofErr w:type="spellEnd"/>
            <w:r w:rsidRPr="00B4085A">
              <w:t xml:space="preserve">, </w:t>
            </w:r>
            <w:proofErr w:type="spellStart"/>
            <w:r w:rsidRPr="00B4085A">
              <w:rPr>
                <w:rFonts w:ascii="Sylfaen" w:hAnsi="Sylfaen" w:cs="Sylfaen"/>
              </w:rPr>
              <w:t>կամ</w:t>
            </w:r>
            <w:proofErr w:type="spellEnd"/>
            <w:r w:rsidRPr="00B4085A">
              <w:t xml:space="preserve"> </w:t>
            </w:r>
            <w:proofErr w:type="spellStart"/>
            <w:r w:rsidRPr="00B4085A">
              <w:rPr>
                <w:rFonts w:ascii="Sylfaen" w:hAnsi="Sylfaen" w:cs="Sylfaen"/>
              </w:rPr>
              <w:t>ժամանակացույցից</w:t>
            </w:r>
            <w:proofErr w:type="spellEnd"/>
            <w:r w:rsidRPr="00B4085A">
              <w:t xml:space="preserve"> </w:t>
            </w:r>
            <w:proofErr w:type="spellStart"/>
            <w:r w:rsidRPr="00B4085A">
              <w:rPr>
                <w:rFonts w:ascii="Sylfaen" w:hAnsi="Sylfaen" w:cs="Sylfaen"/>
              </w:rPr>
              <w:t>դուրս</w:t>
            </w:r>
            <w:proofErr w:type="spellEnd"/>
            <w:r w:rsidRPr="00B4085A">
              <w:t xml:space="preserve"> </w:t>
            </w:r>
            <w:proofErr w:type="spellStart"/>
            <w:r w:rsidRPr="00B4085A">
              <w:rPr>
                <w:rFonts w:ascii="Sylfaen" w:hAnsi="Sylfaen" w:cs="Sylfaen"/>
              </w:rPr>
              <w:t>այցելությունների</w:t>
            </w:r>
            <w:proofErr w:type="spellEnd"/>
            <w:r w:rsidRPr="00B4085A">
              <w:t xml:space="preserve"> </w:t>
            </w:r>
            <w:proofErr w:type="spellStart"/>
            <w:r w:rsidRPr="00B4085A">
              <w:rPr>
                <w:rFonts w:ascii="Sylfaen" w:hAnsi="Sylfaen" w:cs="Sylfaen"/>
              </w:rPr>
              <w:t>կազմակերպում</w:t>
            </w:r>
            <w:proofErr w:type="spellEnd"/>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նման</w:t>
            </w:r>
            <w:proofErr w:type="spellEnd"/>
            <w:r w:rsidRPr="00B4085A">
              <w:t xml:space="preserve"> </w:t>
            </w:r>
            <w:proofErr w:type="spellStart"/>
            <w:r w:rsidRPr="00B4085A">
              <w:rPr>
                <w:rFonts w:ascii="Sylfaen" w:hAnsi="Sylfaen" w:cs="Sylfaen"/>
              </w:rPr>
              <w:t>պահանջ</w:t>
            </w:r>
            <w:proofErr w:type="spellEnd"/>
            <w:r w:rsidRPr="00B4085A">
              <w:t xml:space="preserve"> </w:t>
            </w:r>
            <w:proofErr w:type="spellStart"/>
            <w:r w:rsidRPr="00B4085A">
              <w:rPr>
                <w:rFonts w:ascii="Sylfaen" w:hAnsi="Sylfaen" w:cs="Sylfaen"/>
              </w:rPr>
              <w:t>ներկայացնելու</w:t>
            </w:r>
            <w:proofErr w:type="spellEnd"/>
            <w:r w:rsidRPr="00B4085A">
              <w:t xml:space="preserve"> </w:t>
            </w:r>
            <w:proofErr w:type="spellStart"/>
            <w:r w:rsidRPr="00B4085A">
              <w:rPr>
                <w:rFonts w:ascii="Sylfaen" w:hAnsi="Sylfaen" w:cs="Sylfaen"/>
              </w:rPr>
              <w:t>դեպքում</w:t>
            </w:r>
            <w:proofErr w:type="spellEnd"/>
            <w:r w:rsidRPr="00B4085A">
              <w:t>:</w:t>
            </w:r>
          </w:p>
          <w:p w14:paraId="3B8E7F97"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ընթացիկ</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իրականացման</w:t>
            </w:r>
            <w:proofErr w:type="spellEnd"/>
            <w:r w:rsidRPr="00B4085A">
              <w:t xml:space="preserve"> </w:t>
            </w:r>
            <w:proofErr w:type="spellStart"/>
            <w:r w:rsidRPr="00B4085A">
              <w:rPr>
                <w:rFonts w:ascii="Sylfaen" w:hAnsi="Sylfaen" w:cs="Sylfaen"/>
              </w:rPr>
              <w:t>շրջանակներում</w:t>
            </w:r>
            <w:proofErr w:type="spellEnd"/>
            <w:r w:rsidRPr="00B4085A">
              <w:t xml:space="preserve"> </w:t>
            </w:r>
            <w:proofErr w:type="spellStart"/>
            <w:r w:rsidRPr="00B4085A">
              <w:rPr>
                <w:rFonts w:ascii="Sylfaen" w:hAnsi="Sylfaen" w:cs="Sylfaen"/>
              </w:rPr>
              <w:t>սերտ</w:t>
            </w:r>
            <w:proofErr w:type="spellEnd"/>
            <w:r w:rsidRPr="00B4085A">
              <w:t xml:space="preserve"> </w:t>
            </w:r>
            <w:proofErr w:type="spellStart"/>
            <w:r w:rsidRPr="00B4085A">
              <w:rPr>
                <w:rFonts w:ascii="Sylfaen" w:hAnsi="Sylfaen" w:cs="Sylfaen"/>
              </w:rPr>
              <w:t>համագործակցություն</w:t>
            </w:r>
            <w:proofErr w:type="spellEnd"/>
            <w:r w:rsidRPr="00B4085A">
              <w:t xml:space="preserve"> </w:t>
            </w:r>
            <w:proofErr w:type="spellStart"/>
            <w:r w:rsidRPr="00B4085A">
              <w:rPr>
                <w:rFonts w:ascii="Sylfaen" w:hAnsi="Sylfaen" w:cs="Sylfaen"/>
              </w:rPr>
              <w:t>Կատարողի</w:t>
            </w:r>
            <w:proofErr w:type="spellEnd"/>
            <w:r w:rsidRPr="00B4085A">
              <w:t xml:space="preserve"> </w:t>
            </w:r>
            <w:proofErr w:type="spellStart"/>
            <w:r w:rsidRPr="00B4085A">
              <w:rPr>
                <w:rFonts w:ascii="Sylfaen" w:hAnsi="Sylfaen" w:cs="Sylfaen"/>
              </w:rPr>
              <w:t>հետ</w:t>
            </w:r>
            <w:proofErr w:type="spellEnd"/>
            <w:r w:rsidRPr="00B4085A">
              <w:t xml:space="preserve">: </w:t>
            </w:r>
            <w:proofErr w:type="spellStart"/>
            <w:r w:rsidRPr="00B4085A">
              <w:rPr>
                <w:rFonts w:ascii="Sylfaen" w:hAnsi="Sylfaen" w:cs="Sylfaen"/>
              </w:rPr>
              <w:t>Շինարարության</w:t>
            </w:r>
            <w:proofErr w:type="spellEnd"/>
            <w:r w:rsidRPr="00B4085A">
              <w:t xml:space="preserve"> </w:t>
            </w:r>
            <w:proofErr w:type="spellStart"/>
            <w:r w:rsidRPr="00B4085A">
              <w:rPr>
                <w:rFonts w:ascii="Sylfaen" w:hAnsi="Sylfaen" w:cs="Sylfaen"/>
              </w:rPr>
              <w:t>պրոցեսի</w:t>
            </w:r>
            <w:proofErr w:type="spellEnd"/>
            <w:r w:rsidRPr="00B4085A">
              <w:t xml:space="preserve"> </w:t>
            </w:r>
            <w:proofErr w:type="spellStart"/>
            <w:r w:rsidRPr="00B4085A">
              <w:rPr>
                <w:rFonts w:ascii="Sylfaen" w:hAnsi="Sylfaen" w:cs="Sylfaen"/>
              </w:rPr>
              <w:t>հետ</w:t>
            </w:r>
            <w:proofErr w:type="spellEnd"/>
            <w:r w:rsidRPr="00B4085A">
              <w:t xml:space="preserve"> </w:t>
            </w:r>
            <w:proofErr w:type="spellStart"/>
            <w:r w:rsidRPr="00B4085A">
              <w:rPr>
                <w:rFonts w:ascii="Sylfaen" w:hAnsi="Sylfaen" w:cs="Sylfaen"/>
              </w:rPr>
              <w:t>կապված</w:t>
            </w:r>
            <w:proofErr w:type="spellEnd"/>
            <w:r w:rsidRPr="00B4085A">
              <w:t xml:space="preserve"> </w:t>
            </w:r>
            <w:proofErr w:type="spellStart"/>
            <w:r w:rsidRPr="00B4085A">
              <w:rPr>
                <w:rFonts w:ascii="Sylfaen" w:hAnsi="Sylfaen" w:cs="Sylfaen"/>
              </w:rPr>
              <w:t>ցանկացած</w:t>
            </w:r>
            <w:proofErr w:type="spellEnd"/>
            <w:r w:rsidRPr="00B4085A">
              <w:t xml:space="preserve"> </w:t>
            </w:r>
            <w:proofErr w:type="spellStart"/>
            <w:r w:rsidRPr="00B4085A">
              <w:rPr>
                <w:rFonts w:ascii="Sylfaen" w:hAnsi="Sylfaen" w:cs="Sylfaen"/>
              </w:rPr>
              <w:t>բացթողման</w:t>
            </w:r>
            <w:proofErr w:type="spellEnd"/>
            <w:r w:rsidRPr="00B4085A">
              <w:t xml:space="preserve"> </w:t>
            </w:r>
            <w:r w:rsidRPr="00B4085A">
              <w:rPr>
                <w:rFonts w:ascii="Sylfaen" w:hAnsi="Sylfaen" w:cs="Sylfaen"/>
              </w:rPr>
              <w:t>և</w:t>
            </w:r>
            <w:r w:rsidRPr="00B4085A">
              <w:t>/</w:t>
            </w:r>
            <w:proofErr w:type="spellStart"/>
            <w:r w:rsidRPr="00B4085A">
              <w:rPr>
                <w:rFonts w:ascii="Sylfaen" w:hAnsi="Sylfaen" w:cs="Sylfaen"/>
              </w:rPr>
              <w:t>կամ</w:t>
            </w:r>
            <w:proofErr w:type="spellEnd"/>
            <w:r w:rsidRPr="00B4085A">
              <w:t xml:space="preserve"> </w:t>
            </w:r>
            <w:proofErr w:type="spellStart"/>
            <w:r w:rsidRPr="00B4085A">
              <w:rPr>
                <w:rFonts w:ascii="Sylfaen" w:hAnsi="Sylfaen" w:cs="Sylfaen"/>
              </w:rPr>
              <w:t>սխալի</w:t>
            </w:r>
            <w:proofErr w:type="spellEnd"/>
            <w:r w:rsidRPr="00B4085A">
              <w:t xml:space="preserve"> </w:t>
            </w:r>
            <w:r w:rsidRPr="00B4085A">
              <w:rPr>
                <w:rFonts w:ascii="Sylfaen" w:hAnsi="Sylfaen" w:cs="Sylfaen"/>
              </w:rPr>
              <w:t>և</w:t>
            </w:r>
            <w:r w:rsidRPr="00B4085A">
              <w:t>/</w:t>
            </w:r>
            <w:proofErr w:type="spellStart"/>
            <w:r w:rsidRPr="00B4085A">
              <w:rPr>
                <w:rFonts w:ascii="Sylfaen" w:hAnsi="Sylfaen" w:cs="Sylfaen"/>
              </w:rPr>
              <w:t>կամ</w:t>
            </w:r>
            <w:proofErr w:type="spellEnd"/>
            <w:r w:rsidRPr="00B4085A">
              <w:t xml:space="preserve"> </w:t>
            </w:r>
            <w:proofErr w:type="spellStart"/>
            <w:r w:rsidRPr="00B4085A">
              <w:rPr>
                <w:rFonts w:ascii="Sylfaen" w:hAnsi="Sylfaen" w:cs="Sylfaen"/>
              </w:rPr>
              <w:t>շեղման</w:t>
            </w:r>
            <w:proofErr w:type="spellEnd"/>
            <w:r w:rsidRPr="00B4085A">
              <w:t xml:space="preserve"> </w:t>
            </w:r>
            <w:proofErr w:type="spellStart"/>
            <w:r w:rsidRPr="00B4085A">
              <w:rPr>
                <w:rFonts w:ascii="Sylfaen" w:hAnsi="Sylfaen" w:cs="Sylfaen"/>
              </w:rPr>
              <w:t>բացահայտման</w:t>
            </w:r>
            <w:proofErr w:type="spellEnd"/>
            <w:r w:rsidRPr="00B4085A">
              <w:t xml:space="preserve"> </w:t>
            </w:r>
            <w:proofErr w:type="spellStart"/>
            <w:r w:rsidRPr="00B4085A">
              <w:rPr>
                <w:rFonts w:ascii="Sylfaen" w:hAnsi="Sylfaen" w:cs="Sylfaen"/>
              </w:rPr>
              <w:t>դեպքում</w:t>
            </w:r>
            <w:proofErr w:type="spellEnd"/>
            <w:r w:rsidRPr="00B4085A">
              <w:t xml:space="preserve"> </w:t>
            </w:r>
            <w:proofErr w:type="spellStart"/>
            <w:r w:rsidRPr="00B4085A">
              <w:rPr>
                <w:rFonts w:ascii="Sylfaen" w:hAnsi="Sylfaen" w:cs="Sylfaen"/>
              </w:rPr>
              <w:t>տեղեկացում</w:t>
            </w:r>
            <w:proofErr w:type="spellEnd"/>
            <w:r w:rsidRPr="00B4085A">
              <w:t xml:space="preserve"> </w:t>
            </w:r>
            <w:r w:rsidRPr="00B4085A">
              <w:rPr>
                <w:rFonts w:ascii="Sylfaen" w:hAnsi="Sylfaen" w:cs="Sylfaen"/>
              </w:rPr>
              <w:t>Պատվիրատուին՝</w:t>
            </w:r>
            <w:r w:rsidRPr="00B4085A">
              <w:t xml:space="preserve"> </w:t>
            </w:r>
            <w:proofErr w:type="spellStart"/>
            <w:r w:rsidRPr="00B4085A">
              <w:rPr>
                <w:rFonts w:ascii="Sylfaen" w:hAnsi="Sylfaen" w:cs="Sylfaen"/>
              </w:rPr>
              <w:t>դրանց</w:t>
            </w:r>
            <w:proofErr w:type="spellEnd"/>
            <w:r w:rsidRPr="00B4085A">
              <w:t xml:space="preserve"> </w:t>
            </w:r>
            <w:proofErr w:type="spellStart"/>
            <w:r w:rsidRPr="00B4085A">
              <w:rPr>
                <w:rFonts w:ascii="Sylfaen" w:hAnsi="Sylfaen" w:cs="Sylfaen"/>
              </w:rPr>
              <w:t>արագ</w:t>
            </w:r>
            <w:proofErr w:type="spellEnd"/>
            <w:r w:rsidRPr="00B4085A">
              <w:t xml:space="preserve"> </w:t>
            </w:r>
            <w:proofErr w:type="spellStart"/>
            <w:r w:rsidRPr="00B4085A">
              <w:rPr>
                <w:rFonts w:ascii="Sylfaen" w:hAnsi="Sylfaen" w:cs="Sylfaen"/>
              </w:rPr>
              <w:t>շտկման</w:t>
            </w:r>
            <w:proofErr w:type="spellEnd"/>
            <w:r w:rsidRPr="00B4085A">
              <w:t xml:space="preserve"> </w:t>
            </w:r>
            <w:proofErr w:type="spellStart"/>
            <w:r w:rsidRPr="00B4085A">
              <w:rPr>
                <w:rFonts w:ascii="Sylfaen" w:hAnsi="Sylfaen" w:cs="Sylfaen"/>
              </w:rPr>
              <w:t>նպատակով</w:t>
            </w:r>
            <w:proofErr w:type="spellEnd"/>
            <w:r w:rsidRPr="00B4085A">
              <w:rPr>
                <w:rFonts w:ascii="Sylfaen" w:hAnsi="Sylfaen" w:cs="Sylfaen"/>
              </w:rPr>
              <w:t>։</w:t>
            </w:r>
          </w:p>
          <w:p w14:paraId="64C19E97"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Կապալառուի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իրականացվող</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որակի</w:t>
            </w:r>
            <w:proofErr w:type="spellEnd"/>
            <w:r w:rsidRPr="00B4085A">
              <w:t xml:space="preserve"> </w:t>
            </w:r>
            <w:proofErr w:type="spellStart"/>
            <w:r w:rsidRPr="00B4085A">
              <w:rPr>
                <w:rFonts w:ascii="Sylfaen" w:hAnsi="Sylfaen" w:cs="Sylfaen"/>
              </w:rPr>
              <w:t>ստուգում</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հավաստիացում</w:t>
            </w:r>
            <w:proofErr w:type="spellEnd"/>
            <w:r w:rsidRPr="00B4085A">
              <w:t xml:space="preserve">, </w:t>
            </w:r>
            <w:proofErr w:type="spellStart"/>
            <w:r w:rsidRPr="00B4085A">
              <w:rPr>
                <w:rFonts w:ascii="Sylfaen" w:hAnsi="Sylfaen" w:cs="Sylfaen"/>
              </w:rPr>
              <w:t>որ</w:t>
            </w:r>
            <w:proofErr w:type="spellEnd"/>
            <w:r w:rsidRPr="00B4085A">
              <w:t xml:space="preserve"> </w:t>
            </w:r>
            <w:proofErr w:type="spellStart"/>
            <w:r w:rsidRPr="00B4085A">
              <w:rPr>
                <w:rFonts w:ascii="Sylfaen" w:hAnsi="Sylfaen" w:cs="Sylfaen"/>
              </w:rPr>
              <w:t>դրանք</w:t>
            </w:r>
            <w:proofErr w:type="spellEnd"/>
            <w:r w:rsidRPr="00B4085A">
              <w:t xml:space="preserve"> </w:t>
            </w:r>
            <w:proofErr w:type="spellStart"/>
            <w:r w:rsidRPr="00B4085A">
              <w:rPr>
                <w:rFonts w:ascii="Sylfaen" w:hAnsi="Sylfaen" w:cs="Sylfaen"/>
              </w:rPr>
              <w:lastRenderedPageBreak/>
              <w:t>համապատասխանում</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նախագծային</w:t>
            </w:r>
            <w:proofErr w:type="spellEnd"/>
            <w:r w:rsidRPr="00B4085A">
              <w:t xml:space="preserve"> </w:t>
            </w:r>
            <w:proofErr w:type="spellStart"/>
            <w:r w:rsidRPr="00B4085A">
              <w:rPr>
                <w:rFonts w:ascii="Sylfaen" w:hAnsi="Sylfaen" w:cs="Sylfaen"/>
              </w:rPr>
              <w:t>փաթեթին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տեխնիկական</w:t>
            </w:r>
            <w:proofErr w:type="spellEnd"/>
            <w:r w:rsidRPr="00B4085A">
              <w:t xml:space="preserve"> </w:t>
            </w:r>
            <w:proofErr w:type="spellStart"/>
            <w:r w:rsidRPr="00B4085A">
              <w:rPr>
                <w:rFonts w:ascii="Sylfaen" w:hAnsi="Sylfaen" w:cs="Sylfaen"/>
              </w:rPr>
              <w:t>մասնագրերին</w:t>
            </w:r>
            <w:proofErr w:type="spellEnd"/>
            <w:r w:rsidRPr="00B4085A">
              <w:t xml:space="preserve">:  </w:t>
            </w:r>
          </w:p>
          <w:p w14:paraId="72EE05C8"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առկա</w:t>
            </w:r>
            <w:proofErr w:type="spellEnd"/>
            <w:r w:rsidRPr="00B4085A">
              <w:t xml:space="preserve"> </w:t>
            </w:r>
            <w:proofErr w:type="spellStart"/>
            <w:r w:rsidRPr="00B4085A">
              <w:rPr>
                <w:rFonts w:ascii="Sylfaen" w:hAnsi="Sylfaen" w:cs="Sylfaen"/>
              </w:rPr>
              <w:t>թերությունների</w:t>
            </w:r>
            <w:proofErr w:type="spellEnd"/>
            <w:r w:rsidRPr="00B4085A">
              <w:t xml:space="preserve"> </w:t>
            </w:r>
            <w:proofErr w:type="spellStart"/>
            <w:r w:rsidRPr="00B4085A">
              <w:rPr>
                <w:rFonts w:ascii="Sylfaen" w:hAnsi="Sylfaen" w:cs="Sylfaen"/>
              </w:rPr>
              <w:t>մասին</w:t>
            </w:r>
            <w:proofErr w:type="spellEnd"/>
            <w:r w:rsidRPr="00B4085A">
              <w:t xml:space="preserve"> </w:t>
            </w:r>
            <w:proofErr w:type="spellStart"/>
            <w:r w:rsidRPr="00B4085A">
              <w:rPr>
                <w:rFonts w:ascii="Sylfaen" w:hAnsi="Sylfaen" w:cs="Sylfaen"/>
              </w:rPr>
              <w:t>անմիջապես</w:t>
            </w:r>
            <w:proofErr w:type="spellEnd"/>
            <w:r w:rsidRPr="00B4085A">
              <w:t xml:space="preserve"> </w:t>
            </w:r>
            <w:proofErr w:type="spellStart"/>
            <w:r w:rsidRPr="00B4085A">
              <w:rPr>
                <w:rFonts w:ascii="Sylfaen" w:hAnsi="Sylfaen" w:cs="Sylfaen"/>
              </w:rPr>
              <w:t>տեղեկացում</w:t>
            </w:r>
            <w:proofErr w:type="spellEnd"/>
            <w:r w:rsidRPr="00B4085A">
              <w:t xml:space="preserve"> </w:t>
            </w:r>
            <w:proofErr w:type="spellStart"/>
            <w:r w:rsidRPr="00B4085A">
              <w:rPr>
                <w:rFonts w:ascii="Sylfaen" w:hAnsi="Sylfaen" w:cs="Sylfaen"/>
              </w:rPr>
              <w:t>Պատվիրատուին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նախազգուշացում</w:t>
            </w:r>
            <w:proofErr w:type="spellEnd"/>
            <w:r w:rsidRPr="00B4085A">
              <w:t xml:space="preserve"> </w:t>
            </w:r>
            <w:proofErr w:type="spellStart"/>
            <w:r w:rsidRPr="00B4085A">
              <w:rPr>
                <w:rFonts w:ascii="Sylfaen" w:hAnsi="Sylfaen" w:cs="Sylfaen"/>
              </w:rPr>
              <w:t>Կապալառուին</w:t>
            </w:r>
            <w:proofErr w:type="spellEnd"/>
            <w:r w:rsidRPr="00B4085A">
              <w:t>:</w:t>
            </w:r>
          </w:p>
          <w:p w14:paraId="3060BE52"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Կապալառուի</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հետ</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ավարտման</w:t>
            </w:r>
            <w:proofErr w:type="spellEnd"/>
            <w:r w:rsidRPr="00B4085A">
              <w:t xml:space="preserve">, </w:t>
            </w:r>
            <w:proofErr w:type="spellStart"/>
            <w:r w:rsidRPr="00B4085A">
              <w:rPr>
                <w:rFonts w:ascii="Sylfaen" w:hAnsi="Sylfaen" w:cs="Sylfaen"/>
              </w:rPr>
              <w:t>ինչպես</w:t>
            </w:r>
            <w:proofErr w:type="spellEnd"/>
            <w:r w:rsidRPr="00B4085A">
              <w:t xml:space="preserve"> </w:t>
            </w:r>
            <w:proofErr w:type="spellStart"/>
            <w:r w:rsidRPr="00B4085A">
              <w:rPr>
                <w:rFonts w:ascii="Sylfaen" w:hAnsi="Sylfaen" w:cs="Sylfaen"/>
              </w:rPr>
              <w:t>նաև</w:t>
            </w:r>
            <w:proofErr w:type="spellEnd"/>
            <w:r w:rsidRPr="00B4085A">
              <w:t xml:space="preserve"> </w:t>
            </w:r>
            <w:proofErr w:type="spellStart"/>
            <w:r w:rsidRPr="00B4085A">
              <w:rPr>
                <w:rFonts w:ascii="Sylfaen" w:hAnsi="Sylfaen" w:cs="Sylfaen"/>
              </w:rPr>
              <w:t>ցանկացած</w:t>
            </w:r>
            <w:proofErr w:type="spellEnd"/>
            <w:r w:rsidRPr="00B4085A">
              <w:t xml:space="preserve"> </w:t>
            </w:r>
            <w:proofErr w:type="spellStart"/>
            <w:r w:rsidRPr="00B4085A">
              <w:rPr>
                <w:rFonts w:ascii="Sylfaen" w:hAnsi="Sylfaen" w:cs="Sylfaen"/>
              </w:rPr>
              <w:t>միջնաժամկետ</w:t>
            </w:r>
            <w:proofErr w:type="spellEnd"/>
            <w:r w:rsidRPr="00B4085A">
              <w:t xml:space="preserve"> </w:t>
            </w:r>
            <w:proofErr w:type="spellStart"/>
            <w:r w:rsidRPr="00B4085A">
              <w:rPr>
                <w:rFonts w:ascii="Sylfaen" w:hAnsi="Sylfaen" w:cs="Sylfaen"/>
              </w:rPr>
              <w:t>ակտերի</w:t>
            </w:r>
            <w:proofErr w:type="spellEnd"/>
            <w:r w:rsidRPr="00B4085A">
              <w:t xml:space="preserve"> </w:t>
            </w:r>
            <w:proofErr w:type="spellStart"/>
            <w:r w:rsidRPr="00B4085A">
              <w:rPr>
                <w:rFonts w:ascii="Sylfaen" w:hAnsi="Sylfaen" w:cs="Sylfaen"/>
              </w:rPr>
              <w:t>կամ</w:t>
            </w:r>
            <w:proofErr w:type="spellEnd"/>
            <w:r w:rsidRPr="00B4085A">
              <w:t xml:space="preserve"> </w:t>
            </w:r>
            <w:proofErr w:type="spellStart"/>
            <w:r w:rsidRPr="00B4085A">
              <w:rPr>
                <w:rFonts w:ascii="Sylfaen" w:hAnsi="Sylfaen" w:cs="Sylfaen"/>
              </w:rPr>
              <w:t>հաշվետվությունների</w:t>
            </w:r>
            <w:proofErr w:type="spellEnd"/>
            <w:r w:rsidRPr="00B4085A">
              <w:t xml:space="preserve"> </w:t>
            </w:r>
            <w:proofErr w:type="spellStart"/>
            <w:r w:rsidRPr="00B4085A">
              <w:rPr>
                <w:rFonts w:ascii="Sylfaen" w:hAnsi="Sylfaen" w:cs="Sylfaen"/>
              </w:rPr>
              <w:t>ստորագրում</w:t>
            </w:r>
            <w:proofErr w:type="spellEnd"/>
            <w:r w:rsidRPr="00B4085A">
              <w:t xml:space="preserve">` </w:t>
            </w:r>
            <w:proofErr w:type="spellStart"/>
            <w:r w:rsidRPr="00B4085A">
              <w:rPr>
                <w:rFonts w:ascii="Sylfaen" w:hAnsi="Sylfaen" w:cs="Sylfaen"/>
              </w:rPr>
              <w:t>հավաստելով</w:t>
            </w:r>
            <w:proofErr w:type="spellEnd"/>
            <w:r w:rsidRPr="00B4085A">
              <w:t xml:space="preserve">, </w:t>
            </w:r>
            <w:proofErr w:type="spellStart"/>
            <w:r w:rsidRPr="00B4085A">
              <w:rPr>
                <w:rFonts w:ascii="Sylfaen" w:hAnsi="Sylfaen" w:cs="Sylfaen"/>
              </w:rPr>
              <w:t>որ</w:t>
            </w:r>
            <w:proofErr w:type="spellEnd"/>
            <w:r w:rsidRPr="00B4085A">
              <w:t xml:space="preserve"> </w:t>
            </w:r>
            <w:proofErr w:type="spellStart"/>
            <w:r w:rsidRPr="00B4085A">
              <w:rPr>
                <w:rFonts w:ascii="Sylfaen" w:hAnsi="Sylfaen" w:cs="Sylfaen"/>
              </w:rPr>
              <w:t>աշխատանքները</w:t>
            </w:r>
            <w:proofErr w:type="spellEnd"/>
            <w:r w:rsidRPr="00B4085A">
              <w:t xml:space="preserve"> </w:t>
            </w:r>
            <w:proofErr w:type="spellStart"/>
            <w:r w:rsidRPr="00B4085A">
              <w:rPr>
                <w:rFonts w:ascii="Sylfaen" w:hAnsi="Sylfaen" w:cs="Sylfaen"/>
              </w:rPr>
              <w:t>բավարարում</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նախագծային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սահմանված</w:t>
            </w:r>
            <w:proofErr w:type="spellEnd"/>
            <w:r w:rsidRPr="00B4085A">
              <w:t xml:space="preserve"> </w:t>
            </w:r>
            <w:proofErr w:type="spellStart"/>
            <w:r w:rsidRPr="00B4085A">
              <w:rPr>
                <w:rFonts w:ascii="Sylfaen" w:hAnsi="Sylfaen" w:cs="Sylfaen"/>
              </w:rPr>
              <w:t>որակական</w:t>
            </w:r>
            <w:proofErr w:type="spellEnd"/>
            <w:r w:rsidRPr="00B4085A">
              <w:t xml:space="preserve">, </w:t>
            </w:r>
            <w:proofErr w:type="spellStart"/>
            <w:r w:rsidRPr="00B4085A">
              <w:rPr>
                <w:rFonts w:ascii="Sylfaen" w:hAnsi="Sylfaen" w:cs="Sylfaen"/>
              </w:rPr>
              <w:t>քանակական</w:t>
            </w:r>
            <w:proofErr w:type="spellEnd"/>
            <w:r w:rsidRPr="00B4085A">
              <w:t xml:space="preserve">, </w:t>
            </w:r>
            <w:proofErr w:type="spellStart"/>
            <w:r w:rsidRPr="00B4085A">
              <w:rPr>
                <w:rFonts w:ascii="Sylfaen" w:hAnsi="Sylfaen" w:cs="Sylfaen"/>
              </w:rPr>
              <w:t>ծավալային</w:t>
            </w:r>
            <w:proofErr w:type="spellEnd"/>
            <w:r w:rsidRPr="00B4085A">
              <w:t xml:space="preserve"> </w:t>
            </w:r>
            <w:proofErr w:type="spellStart"/>
            <w:r w:rsidRPr="00B4085A">
              <w:rPr>
                <w:rFonts w:ascii="Sylfaen" w:hAnsi="Sylfaen" w:cs="Sylfaen"/>
              </w:rPr>
              <w:t>պահանջներին</w:t>
            </w:r>
            <w:proofErr w:type="spellEnd"/>
            <w:r w:rsidRPr="00B4085A">
              <w:t xml:space="preserve">:   </w:t>
            </w:r>
          </w:p>
          <w:p w14:paraId="0A722297"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Կապալառուին</w:t>
            </w:r>
            <w:proofErr w:type="spellEnd"/>
            <w:r w:rsidRPr="00B4085A">
              <w:t xml:space="preserve"> </w:t>
            </w:r>
            <w:proofErr w:type="spellStart"/>
            <w:r w:rsidRPr="00B4085A">
              <w:rPr>
                <w:rFonts w:ascii="Sylfaen" w:hAnsi="Sylfaen" w:cs="Sylfaen"/>
              </w:rPr>
              <w:t>պատշաճ</w:t>
            </w:r>
            <w:proofErr w:type="spellEnd"/>
            <w:r w:rsidRPr="00B4085A">
              <w:t xml:space="preserve"> </w:t>
            </w:r>
            <w:proofErr w:type="spellStart"/>
            <w:r w:rsidRPr="00B4085A">
              <w:rPr>
                <w:rFonts w:ascii="Sylfaen" w:hAnsi="Sylfaen" w:cs="Sylfaen"/>
              </w:rPr>
              <w:t>տեղեկացում</w:t>
            </w:r>
            <w:proofErr w:type="spellEnd"/>
            <w:r w:rsidRPr="00B4085A">
              <w:t xml:space="preserve"> </w:t>
            </w:r>
            <w:proofErr w:type="spellStart"/>
            <w:r w:rsidRPr="00B4085A">
              <w:rPr>
                <w:rFonts w:ascii="Sylfaen" w:hAnsi="Sylfaen" w:cs="Sylfaen"/>
              </w:rPr>
              <w:t>այն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մասին</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իրականացվում</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տեխնիկական</w:t>
            </w:r>
            <w:proofErr w:type="spellEnd"/>
            <w:r w:rsidRPr="00B4085A">
              <w:t xml:space="preserve"> </w:t>
            </w:r>
            <w:proofErr w:type="spellStart"/>
            <w:r w:rsidRPr="00B4085A">
              <w:rPr>
                <w:rFonts w:ascii="Sylfaen" w:hAnsi="Sylfaen" w:cs="Sylfaen"/>
              </w:rPr>
              <w:t>բնութագրերի</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նախապես</w:t>
            </w:r>
            <w:proofErr w:type="spellEnd"/>
            <w:r w:rsidRPr="00B4085A">
              <w:t xml:space="preserve"> </w:t>
            </w:r>
            <w:proofErr w:type="spellStart"/>
            <w:r w:rsidRPr="00B4085A">
              <w:rPr>
                <w:rFonts w:ascii="Sylfaen" w:hAnsi="Sylfaen" w:cs="Sylfaen"/>
              </w:rPr>
              <w:t>հաստատված</w:t>
            </w:r>
            <w:proofErr w:type="spellEnd"/>
            <w:r w:rsidRPr="00B4085A">
              <w:t xml:space="preserve"> </w:t>
            </w:r>
            <w:proofErr w:type="spellStart"/>
            <w:r w:rsidRPr="00B4085A">
              <w:rPr>
                <w:rFonts w:ascii="Sylfaen" w:hAnsi="Sylfaen" w:cs="Sylfaen"/>
              </w:rPr>
              <w:t>նախագծերի</w:t>
            </w:r>
            <w:proofErr w:type="spellEnd"/>
            <w:r w:rsidRPr="00B4085A">
              <w:t xml:space="preserve"> </w:t>
            </w:r>
            <w:proofErr w:type="spellStart"/>
            <w:r w:rsidRPr="00B4085A">
              <w:rPr>
                <w:rFonts w:ascii="Sylfaen" w:hAnsi="Sylfaen" w:cs="Sylfaen"/>
              </w:rPr>
              <w:t>խախտմամբ</w:t>
            </w:r>
            <w:proofErr w:type="spellEnd"/>
            <w:r w:rsidRPr="00B4085A">
              <w:t xml:space="preserve">: </w:t>
            </w:r>
          </w:p>
          <w:p w14:paraId="57A5A351"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Կապալառուի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աշխատանքները</w:t>
            </w:r>
            <w:proofErr w:type="spellEnd"/>
            <w:r w:rsidRPr="00B4085A">
              <w:t xml:space="preserve"> </w:t>
            </w:r>
            <w:proofErr w:type="spellStart"/>
            <w:r w:rsidRPr="00B4085A">
              <w:rPr>
                <w:rFonts w:ascii="Sylfaen" w:hAnsi="Sylfaen" w:cs="Sylfaen"/>
              </w:rPr>
              <w:t>ծրագրերի</w:t>
            </w:r>
            <w:proofErr w:type="spellEnd"/>
            <w:r w:rsidRPr="00B4085A">
              <w:t xml:space="preserve"> </w:t>
            </w:r>
            <w:proofErr w:type="spellStart"/>
            <w:r w:rsidRPr="00B4085A">
              <w:rPr>
                <w:rFonts w:ascii="Sylfaen" w:hAnsi="Sylfaen" w:cs="Sylfaen"/>
              </w:rPr>
              <w:t>համաձայն</w:t>
            </w:r>
            <w:proofErr w:type="spellEnd"/>
            <w:r w:rsidRPr="00B4085A">
              <w:t xml:space="preserve"> </w:t>
            </w:r>
            <w:proofErr w:type="spellStart"/>
            <w:r w:rsidRPr="00B4085A">
              <w:rPr>
                <w:rFonts w:ascii="Sylfaen" w:hAnsi="Sylfaen" w:cs="Sylfaen"/>
              </w:rPr>
              <w:t>չիրականացնելու</w:t>
            </w:r>
            <w:proofErr w:type="spellEnd"/>
            <w:r w:rsidRPr="00B4085A">
              <w:t xml:space="preserve"> </w:t>
            </w:r>
            <w:proofErr w:type="spellStart"/>
            <w:r w:rsidRPr="00B4085A">
              <w:rPr>
                <w:rFonts w:ascii="Sylfaen" w:hAnsi="Sylfaen" w:cs="Sylfaen"/>
              </w:rPr>
              <w:t>դեպքում</w:t>
            </w:r>
            <w:proofErr w:type="spellEnd"/>
            <w:r w:rsidRPr="00B4085A">
              <w:t xml:space="preserve"> </w:t>
            </w:r>
            <w:proofErr w:type="spellStart"/>
            <w:r w:rsidRPr="00B4085A">
              <w:rPr>
                <w:rFonts w:ascii="Sylfaen" w:hAnsi="Sylfaen" w:cs="Sylfaen"/>
              </w:rPr>
              <w:t>գրավոր</w:t>
            </w:r>
            <w:proofErr w:type="spellEnd"/>
            <w:r w:rsidRPr="00B4085A">
              <w:t xml:space="preserve"> </w:t>
            </w:r>
            <w:proofErr w:type="spellStart"/>
            <w:r w:rsidRPr="00B4085A">
              <w:rPr>
                <w:rFonts w:ascii="Sylfaen" w:hAnsi="Sylfaen" w:cs="Sylfaen"/>
              </w:rPr>
              <w:t>տեղեկացում</w:t>
            </w:r>
            <w:proofErr w:type="spellEnd"/>
            <w:r w:rsidRPr="00B4085A">
              <w:t xml:space="preserve"> </w:t>
            </w:r>
            <w:proofErr w:type="spellStart"/>
            <w:r w:rsidRPr="00B4085A">
              <w:rPr>
                <w:rFonts w:ascii="Sylfaen" w:hAnsi="Sylfaen" w:cs="Sylfaen"/>
              </w:rPr>
              <w:t>Պատվիրատուին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Կապալառուին</w:t>
            </w:r>
            <w:proofErr w:type="spellEnd"/>
            <w:r w:rsidRPr="00B4085A">
              <w:t xml:space="preserve">, </w:t>
            </w:r>
            <w:proofErr w:type="spellStart"/>
            <w:r w:rsidRPr="00B4085A">
              <w:rPr>
                <w:rFonts w:ascii="Sylfaen" w:hAnsi="Sylfaen" w:cs="Sylfaen"/>
              </w:rPr>
              <w:t>ինչպես</w:t>
            </w:r>
            <w:proofErr w:type="spellEnd"/>
            <w:r w:rsidRPr="00B4085A">
              <w:t xml:space="preserve"> </w:t>
            </w:r>
            <w:proofErr w:type="spellStart"/>
            <w:r w:rsidRPr="00B4085A">
              <w:rPr>
                <w:rFonts w:ascii="Sylfaen" w:hAnsi="Sylfaen" w:cs="Sylfaen"/>
              </w:rPr>
              <w:t>նաև</w:t>
            </w:r>
            <w:proofErr w:type="spellEnd"/>
            <w:r w:rsidRPr="00B4085A">
              <w:t xml:space="preserve"> </w:t>
            </w:r>
            <w:proofErr w:type="spellStart"/>
            <w:r w:rsidRPr="00B4085A">
              <w:rPr>
                <w:rFonts w:ascii="Sylfaen" w:hAnsi="Sylfaen" w:cs="Sylfaen"/>
              </w:rPr>
              <w:t>այն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կասեցման</w:t>
            </w:r>
            <w:proofErr w:type="spellEnd"/>
            <w:r w:rsidRPr="00B4085A">
              <w:t xml:space="preserve"> </w:t>
            </w:r>
            <w:proofErr w:type="spellStart"/>
            <w:r w:rsidRPr="00B4085A">
              <w:rPr>
                <w:rFonts w:ascii="Sylfaen" w:hAnsi="Sylfaen" w:cs="Sylfaen"/>
              </w:rPr>
              <w:t>նախաձեռնում</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մասնավորապես</w:t>
            </w:r>
            <w:proofErr w:type="spellEnd"/>
            <w:r w:rsidRPr="00B4085A">
              <w:t xml:space="preserve"> </w:t>
            </w:r>
            <w:proofErr w:type="spellStart"/>
            <w:r w:rsidRPr="00B4085A">
              <w:rPr>
                <w:rFonts w:ascii="Sylfaen" w:hAnsi="Sylfaen" w:cs="Sylfaen"/>
              </w:rPr>
              <w:t>կարող</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հանգեցնել</w:t>
            </w:r>
            <w:proofErr w:type="spellEnd"/>
            <w:r w:rsidRPr="00B4085A">
              <w:t xml:space="preserve"> </w:t>
            </w:r>
            <w:proofErr w:type="spellStart"/>
            <w:r w:rsidRPr="00B4085A">
              <w:rPr>
                <w:rFonts w:ascii="Sylfaen" w:hAnsi="Sylfaen" w:cs="Sylfaen"/>
              </w:rPr>
              <w:t>կառուցվածքային</w:t>
            </w:r>
            <w:proofErr w:type="spellEnd"/>
            <w:r w:rsidRPr="00B4085A">
              <w:t xml:space="preserve"> </w:t>
            </w:r>
            <w:proofErr w:type="spellStart"/>
            <w:r w:rsidRPr="00B4085A">
              <w:rPr>
                <w:rFonts w:ascii="Sylfaen" w:hAnsi="Sylfaen" w:cs="Sylfaen"/>
              </w:rPr>
              <w:t>ամբողջականության</w:t>
            </w:r>
            <w:proofErr w:type="spellEnd"/>
            <w:r w:rsidRPr="00B4085A">
              <w:t xml:space="preserve"> </w:t>
            </w:r>
            <w:proofErr w:type="spellStart"/>
            <w:r w:rsidRPr="00B4085A">
              <w:rPr>
                <w:rFonts w:ascii="Sylfaen" w:hAnsi="Sylfaen" w:cs="Sylfaen"/>
              </w:rPr>
              <w:t>խախտման</w:t>
            </w:r>
            <w:proofErr w:type="spellEnd"/>
            <w:r w:rsidRPr="00B4085A">
              <w:t xml:space="preserve"> </w:t>
            </w:r>
            <w:r w:rsidRPr="00B4085A">
              <w:rPr>
                <w:rFonts w:ascii="Sylfaen" w:hAnsi="Sylfaen" w:cs="Sylfaen"/>
              </w:rPr>
              <w:t>և</w:t>
            </w:r>
            <w:r w:rsidRPr="00B4085A">
              <w:t>/</w:t>
            </w:r>
            <w:proofErr w:type="spellStart"/>
            <w:r w:rsidRPr="00B4085A">
              <w:rPr>
                <w:rFonts w:ascii="Sylfaen" w:hAnsi="Sylfaen" w:cs="Sylfaen"/>
              </w:rPr>
              <w:t>կամ</w:t>
            </w:r>
            <w:proofErr w:type="spellEnd"/>
            <w:r w:rsidRPr="00B4085A">
              <w:t xml:space="preserve"> </w:t>
            </w:r>
            <w:proofErr w:type="spellStart"/>
            <w:r w:rsidRPr="00B4085A">
              <w:rPr>
                <w:rFonts w:ascii="Sylfaen" w:hAnsi="Sylfaen" w:cs="Sylfaen"/>
              </w:rPr>
              <w:t>վտանգեն</w:t>
            </w:r>
            <w:proofErr w:type="spellEnd"/>
            <w:r w:rsidRPr="00B4085A">
              <w:t xml:space="preserve"> </w:t>
            </w:r>
            <w:proofErr w:type="spellStart"/>
            <w:r w:rsidRPr="00B4085A">
              <w:rPr>
                <w:rFonts w:ascii="Sylfaen" w:hAnsi="Sylfaen" w:cs="Sylfaen"/>
              </w:rPr>
              <w:t>շենքի</w:t>
            </w:r>
            <w:proofErr w:type="spellEnd"/>
            <w:r w:rsidRPr="00B4085A">
              <w:t xml:space="preserve"> /</w:t>
            </w:r>
            <w:proofErr w:type="spellStart"/>
            <w:r w:rsidRPr="00B4085A">
              <w:rPr>
                <w:rFonts w:ascii="Sylfaen" w:hAnsi="Sylfaen" w:cs="Sylfaen"/>
              </w:rPr>
              <w:t>շինության</w:t>
            </w:r>
            <w:proofErr w:type="spellEnd"/>
            <w:r w:rsidRPr="00B4085A">
              <w:t xml:space="preserve">/ </w:t>
            </w:r>
            <w:proofErr w:type="spellStart"/>
            <w:r w:rsidRPr="00B4085A">
              <w:rPr>
                <w:rFonts w:ascii="Sylfaen" w:hAnsi="Sylfaen" w:cs="Sylfaen"/>
              </w:rPr>
              <w:t>ապահովությանը</w:t>
            </w:r>
            <w:proofErr w:type="spellEnd"/>
            <w:r w:rsidRPr="00B4085A">
              <w:rPr>
                <w:rFonts w:ascii="Sylfaen" w:hAnsi="Sylfaen" w:cs="Sylfaen"/>
              </w:rPr>
              <w:t>՝</w:t>
            </w:r>
            <w:r w:rsidRPr="00B4085A">
              <w:t xml:space="preserve"> </w:t>
            </w:r>
            <w:proofErr w:type="spellStart"/>
            <w:r w:rsidRPr="00B4085A">
              <w:rPr>
                <w:rFonts w:ascii="Sylfaen" w:hAnsi="Sylfaen" w:cs="Sylfaen"/>
              </w:rPr>
              <w:t>նախագծից</w:t>
            </w:r>
            <w:proofErr w:type="spellEnd"/>
            <w:r w:rsidRPr="00B4085A">
              <w:t xml:space="preserve"> </w:t>
            </w:r>
            <w:proofErr w:type="spellStart"/>
            <w:r w:rsidRPr="00B4085A">
              <w:rPr>
                <w:rFonts w:ascii="Sylfaen" w:hAnsi="Sylfaen" w:cs="Sylfaen"/>
              </w:rPr>
              <w:t>որևէ</w:t>
            </w:r>
            <w:proofErr w:type="spellEnd"/>
            <w:r w:rsidRPr="00B4085A">
              <w:t xml:space="preserve"> </w:t>
            </w:r>
            <w:proofErr w:type="spellStart"/>
            <w:r w:rsidRPr="00B4085A">
              <w:rPr>
                <w:rFonts w:ascii="Sylfaen" w:hAnsi="Sylfaen" w:cs="Sylfaen"/>
              </w:rPr>
              <w:t>էական</w:t>
            </w:r>
            <w:proofErr w:type="spellEnd"/>
            <w:r w:rsidRPr="00B4085A">
              <w:t xml:space="preserve"> </w:t>
            </w:r>
            <w:proofErr w:type="spellStart"/>
            <w:r w:rsidRPr="00B4085A">
              <w:rPr>
                <w:rFonts w:ascii="Sylfaen" w:hAnsi="Sylfaen" w:cs="Sylfaen"/>
              </w:rPr>
              <w:t>կամ</w:t>
            </w:r>
            <w:proofErr w:type="spellEnd"/>
            <w:r w:rsidRPr="00B4085A">
              <w:t xml:space="preserve"> </w:t>
            </w:r>
            <w:proofErr w:type="spellStart"/>
            <w:r w:rsidRPr="00B4085A">
              <w:rPr>
                <w:rFonts w:ascii="Sylfaen" w:hAnsi="Sylfaen" w:cs="Sylfaen"/>
              </w:rPr>
              <w:t>անընդունելի</w:t>
            </w:r>
            <w:proofErr w:type="spellEnd"/>
            <w:r w:rsidRPr="00B4085A">
              <w:t xml:space="preserve"> </w:t>
            </w:r>
            <w:proofErr w:type="spellStart"/>
            <w:r w:rsidRPr="00B4085A">
              <w:rPr>
                <w:rFonts w:ascii="Sylfaen" w:hAnsi="Sylfaen" w:cs="Sylfaen"/>
              </w:rPr>
              <w:t>շեղման</w:t>
            </w:r>
            <w:proofErr w:type="spellEnd"/>
            <w:r w:rsidRPr="00B4085A">
              <w:t xml:space="preserve"> </w:t>
            </w:r>
            <w:proofErr w:type="spellStart"/>
            <w:r w:rsidRPr="00B4085A">
              <w:rPr>
                <w:rFonts w:ascii="Sylfaen" w:hAnsi="Sylfaen" w:cs="Sylfaen"/>
              </w:rPr>
              <w:t>դեպքում</w:t>
            </w:r>
            <w:proofErr w:type="spellEnd"/>
            <w:r w:rsidRPr="00B4085A">
              <w:t xml:space="preserve">:  </w:t>
            </w:r>
          </w:p>
          <w:p w14:paraId="08773791" w14:textId="77777777" w:rsidR="00B4085A" w:rsidRPr="00B4085A" w:rsidRDefault="00B4085A" w:rsidP="00B4085A">
            <w:pPr>
              <w:pStyle w:val="ListParagraph"/>
              <w:ind w:left="360" w:right="180"/>
              <w:jc w:val="both"/>
            </w:pPr>
            <w:r w:rsidRPr="00B4085A">
              <w:lastRenderedPageBreak/>
              <w:t xml:space="preserve">•  </w:t>
            </w:r>
            <w:proofErr w:type="spellStart"/>
            <w:r w:rsidRPr="00B4085A">
              <w:rPr>
                <w:rFonts w:ascii="Sylfaen" w:hAnsi="Sylfaen" w:cs="Sylfaen"/>
              </w:rPr>
              <w:t>Կապալառուի</w:t>
            </w:r>
            <w:proofErr w:type="spellEnd"/>
            <w:r w:rsidRPr="00B4085A">
              <w:t xml:space="preserve"> </w:t>
            </w:r>
            <w:proofErr w:type="spellStart"/>
            <w:r w:rsidRPr="00B4085A">
              <w:rPr>
                <w:rFonts w:ascii="Sylfaen" w:hAnsi="Sylfaen" w:cs="Sylfaen"/>
              </w:rPr>
              <w:t>հետ</w:t>
            </w:r>
            <w:proofErr w:type="spellEnd"/>
            <w:r w:rsidRPr="00B4085A">
              <w:t xml:space="preserve"> </w:t>
            </w:r>
            <w:proofErr w:type="spellStart"/>
            <w:r w:rsidRPr="00B4085A">
              <w:rPr>
                <w:rFonts w:ascii="Sylfaen" w:hAnsi="Sylfaen" w:cs="Sylfaen"/>
              </w:rPr>
              <w:t>միասին</w:t>
            </w:r>
            <w:proofErr w:type="spellEnd"/>
            <w:r w:rsidRPr="00B4085A">
              <w:t xml:space="preserve"> </w:t>
            </w:r>
            <w:proofErr w:type="spellStart"/>
            <w:r w:rsidRPr="00B4085A">
              <w:rPr>
                <w:rFonts w:ascii="Sylfaen" w:hAnsi="Sylfaen" w:cs="Sylfaen"/>
              </w:rPr>
              <w:t>անհապաղ</w:t>
            </w:r>
            <w:proofErr w:type="spellEnd"/>
            <w:r w:rsidRPr="00B4085A">
              <w:t xml:space="preserve"> </w:t>
            </w:r>
            <w:proofErr w:type="spellStart"/>
            <w:r w:rsidRPr="00B4085A">
              <w:rPr>
                <w:rFonts w:ascii="Sylfaen" w:hAnsi="Sylfaen" w:cs="Sylfaen"/>
              </w:rPr>
              <w:t>գրավոր</w:t>
            </w:r>
            <w:proofErr w:type="spellEnd"/>
            <w:r w:rsidRPr="00B4085A">
              <w:t xml:space="preserve"> </w:t>
            </w:r>
            <w:proofErr w:type="spellStart"/>
            <w:r w:rsidRPr="00B4085A">
              <w:rPr>
                <w:rFonts w:ascii="Sylfaen" w:hAnsi="Sylfaen" w:cs="Sylfaen"/>
              </w:rPr>
              <w:t>իրազեկում</w:t>
            </w:r>
            <w:proofErr w:type="spellEnd"/>
            <w:r w:rsidRPr="00B4085A">
              <w:t xml:space="preserve"> </w:t>
            </w:r>
            <w:r w:rsidRPr="00B4085A">
              <w:rPr>
                <w:rFonts w:ascii="Sylfaen" w:hAnsi="Sylfaen" w:cs="Sylfaen"/>
              </w:rPr>
              <w:t>Պատվիրատուին՝</w:t>
            </w:r>
            <w:r w:rsidRPr="00B4085A">
              <w:t xml:space="preserve"> </w:t>
            </w:r>
            <w:proofErr w:type="spellStart"/>
            <w:r w:rsidRPr="00B4085A">
              <w:rPr>
                <w:rFonts w:ascii="Sylfaen" w:hAnsi="Sylfaen" w:cs="Sylfaen"/>
              </w:rPr>
              <w:t>ծրագրի</w:t>
            </w:r>
            <w:proofErr w:type="spellEnd"/>
            <w:r w:rsidRPr="00B4085A">
              <w:t xml:space="preserve"> </w:t>
            </w:r>
            <w:proofErr w:type="spellStart"/>
            <w:r w:rsidRPr="00B4085A">
              <w:rPr>
                <w:rFonts w:ascii="Sylfaen" w:hAnsi="Sylfaen" w:cs="Sylfaen"/>
              </w:rPr>
              <w:t>շրջանակներում</w:t>
            </w:r>
            <w:proofErr w:type="spellEnd"/>
            <w:r w:rsidRPr="00B4085A">
              <w:t xml:space="preserve"> </w:t>
            </w:r>
            <w:proofErr w:type="spellStart"/>
            <w:r w:rsidRPr="00B4085A">
              <w:rPr>
                <w:rFonts w:ascii="Sylfaen" w:hAnsi="Sylfaen" w:cs="Sylfaen"/>
              </w:rPr>
              <w:t>առաջացած</w:t>
            </w:r>
            <w:proofErr w:type="spellEnd"/>
            <w:r w:rsidRPr="00B4085A">
              <w:t xml:space="preserve"> </w:t>
            </w:r>
            <w:proofErr w:type="spellStart"/>
            <w:r w:rsidRPr="00B4085A">
              <w:rPr>
                <w:rFonts w:ascii="Sylfaen" w:hAnsi="Sylfaen" w:cs="Sylfaen"/>
              </w:rPr>
              <w:t>այն</w:t>
            </w:r>
            <w:proofErr w:type="spellEnd"/>
            <w:r w:rsidRPr="00B4085A">
              <w:t xml:space="preserve"> </w:t>
            </w:r>
            <w:proofErr w:type="spellStart"/>
            <w:r w:rsidRPr="00B4085A">
              <w:rPr>
                <w:rFonts w:ascii="Sylfaen" w:hAnsi="Sylfaen" w:cs="Sylfaen"/>
              </w:rPr>
              <w:t>անխուսափելի</w:t>
            </w:r>
            <w:proofErr w:type="spellEnd"/>
            <w:r w:rsidRPr="00B4085A">
              <w:t xml:space="preserve"> </w:t>
            </w:r>
            <w:proofErr w:type="spellStart"/>
            <w:r w:rsidRPr="00B4085A">
              <w:rPr>
                <w:rFonts w:ascii="Sylfaen" w:hAnsi="Sylfaen" w:cs="Sylfaen"/>
              </w:rPr>
              <w:t>փոփոխությունների</w:t>
            </w:r>
            <w:proofErr w:type="spellEnd"/>
            <w:r w:rsidRPr="00B4085A">
              <w:t xml:space="preserve"> </w:t>
            </w:r>
            <w:proofErr w:type="spellStart"/>
            <w:r w:rsidRPr="00B4085A">
              <w:rPr>
                <w:rFonts w:ascii="Sylfaen" w:hAnsi="Sylfaen" w:cs="Sylfaen"/>
              </w:rPr>
              <w:t>անհրաժեշտության</w:t>
            </w:r>
            <w:proofErr w:type="spellEnd"/>
            <w:r w:rsidRPr="00B4085A">
              <w:t xml:space="preserve"> </w:t>
            </w:r>
            <w:proofErr w:type="spellStart"/>
            <w:r w:rsidRPr="00B4085A">
              <w:rPr>
                <w:rFonts w:ascii="Sylfaen" w:hAnsi="Sylfaen" w:cs="Sylfaen"/>
              </w:rPr>
              <w:t>դեպքում</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կհանգեցնեն</w:t>
            </w:r>
            <w:proofErr w:type="spellEnd"/>
            <w:r w:rsidRPr="00B4085A">
              <w:t xml:space="preserve"> </w:t>
            </w:r>
            <w:proofErr w:type="spellStart"/>
            <w:r w:rsidRPr="00B4085A">
              <w:rPr>
                <w:rFonts w:ascii="Sylfaen" w:hAnsi="Sylfaen" w:cs="Sylfaen"/>
              </w:rPr>
              <w:t>ծավալային</w:t>
            </w:r>
            <w:proofErr w:type="spellEnd"/>
            <w:r w:rsidRPr="00B4085A">
              <w:t xml:space="preserve">, </w:t>
            </w:r>
            <w:proofErr w:type="spellStart"/>
            <w:r w:rsidRPr="00B4085A">
              <w:rPr>
                <w:rFonts w:ascii="Sylfaen" w:hAnsi="Sylfaen" w:cs="Sylfaen"/>
              </w:rPr>
              <w:t>քանակական</w:t>
            </w:r>
            <w:proofErr w:type="spellEnd"/>
            <w:r w:rsidRPr="00B4085A">
              <w:t xml:space="preserve"> </w:t>
            </w:r>
            <w:r w:rsidRPr="00B4085A">
              <w:rPr>
                <w:rFonts w:ascii="Sylfaen" w:hAnsi="Sylfaen" w:cs="Sylfaen"/>
              </w:rPr>
              <w:t>և</w:t>
            </w:r>
            <w:r w:rsidRPr="00B4085A">
              <w:t>/</w:t>
            </w:r>
            <w:proofErr w:type="spellStart"/>
            <w:r w:rsidRPr="00B4085A">
              <w:rPr>
                <w:rFonts w:ascii="Sylfaen" w:hAnsi="Sylfaen" w:cs="Sylfaen"/>
              </w:rPr>
              <w:t>կամ</w:t>
            </w:r>
            <w:proofErr w:type="spellEnd"/>
            <w:r w:rsidRPr="00B4085A">
              <w:t xml:space="preserve"> </w:t>
            </w:r>
            <w:proofErr w:type="spellStart"/>
            <w:r w:rsidRPr="00B4085A">
              <w:rPr>
                <w:rFonts w:ascii="Sylfaen" w:hAnsi="Sylfaen" w:cs="Sylfaen"/>
              </w:rPr>
              <w:t>արժեքի</w:t>
            </w:r>
            <w:proofErr w:type="spellEnd"/>
            <w:r w:rsidRPr="00B4085A">
              <w:t xml:space="preserve"> </w:t>
            </w:r>
            <w:proofErr w:type="spellStart"/>
            <w:r w:rsidRPr="00B4085A">
              <w:rPr>
                <w:rFonts w:ascii="Sylfaen" w:hAnsi="Sylfaen" w:cs="Sylfaen"/>
              </w:rPr>
              <w:t>փոփոխությանը</w:t>
            </w:r>
            <w:proofErr w:type="spellEnd"/>
            <w:r w:rsidRPr="00B4085A">
              <w:t xml:space="preserve">: </w:t>
            </w:r>
          </w:p>
          <w:p w14:paraId="609B60AF"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Պատվիրատուին</w:t>
            </w:r>
            <w:proofErr w:type="spellEnd"/>
            <w:r w:rsidRPr="00B4085A">
              <w:t xml:space="preserve"> </w:t>
            </w:r>
            <w:proofErr w:type="spellStart"/>
            <w:r w:rsidRPr="00B4085A">
              <w:rPr>
                <w:rFonts w:ascii="Sylfaen" w:hAnsi="Sylfaen" w:cs="Sylfaen"/>
              </w:rPr>
              <w:t>տեղեկացում</w:t>
            </w:r>
            <w:proofErr w:type="spellEnd"/>
            <w:r w:rsidRPr="00B4085A">
              <w:rPr>
                <w:rFonts w:ascii="Sylfaen" w:hAnsi="Sylfaen" w:cs="Sylfaen"/>
              </w:rPr>
              <w:t>՝</w:t>
            </w:r>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իրականացման</w:t>
            </w:r>
            <w:proofErr w:type="spellEnd"/>
            <w:r w:rsidRPr="00B4085A">
              <w:t xml:space="preserve"> </w:t>
            </w:r>
            <w:proofErr w:type="spellStart"/>
            <w:r w:rsidRPr="00B4085A">
              <w:rPr>
                <w:rFonts w:ascii="Sylfaen" w:hAnsi="Sylfaen" w:cs="Sylfaen"/>
              </w:rPr>
              <w:t>ընթացքում</w:t>
            </w:r>
            <w:proofErr w:type="spellEnd"/>
            <w:r w:rsidRPr="00B4085A">
              <w:t xml:space="preserve"> </w:t>
            </w:r>
            <w:proofErr w:type="spellStart"/>
            <w:r w:rsidRPr="00B4085A">
              <w:rPr>
                <w:rFonts w:ascii="Sylfaen" w:hAnsi="Sylfaen" w:cs="Sylfaen"/>
              </w:rPr>
              <w:t>առաջացած</w:t>
            </w:r>
            <w:proofErr w:type="spellEnd"/>
            <w:r w:rsidRPr="00B4085A">
              <w:t xml:space="preserve"> </w:t>
            </w:r>
            <w:proofErr w:type="spellStart"/>
            <w:r w:rsidRPr="00B4085A">
              <w:rPr>
                <w:rFonts w:ascii="Sylfaen" w:hAnsi="Sylfaen" w:cs="Sylfaen"/>
              </w:rPr>
              <w:t>խոչընդոտների</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խնդիրների</w:t>
            </w:r>
            <w:proofErr w:type="spellEnd"/>
            <w:r w:rsidRPr="00B4085A">
              <w:t xml:space="preserve"> </w:t>
            </w:r>
            <w:proofErr w:type="spellStart"/>
            <w:r w:rsidRPr="00B4085A">
              <w:rPr>
                <w:rFonts w:ascii="Sylfaen" w:hAnsi="Sylfaen" w:cs="Sylfaen"/>
              </w:rPr>
              <w:t>մասին</w:t>
            </w:r>
            <w:proofErr w:type="spellEnd"/>
            <w:r w:rsidRPr="00B4085A">
              <w:t xml:space="preserve">: </w:t>
            </w:r>
          </w:p>
          <w:p w14:paraId="43D8FD74" w14:textId="77777777" w:rsidR="00B4085A" w:rsidRPr="00B4085A" w:rsidRDefault="00B4085A" w:rsidP="00B4085A">
            <w:pPr>
              <w:pStyle w:val="ListParagraph"/>
              <w:ind w:left="360" w:right="180"/>
              <w:jc w:val="both"/>
            </w:pPr>
            <w:r w:rsidRPr="00B4085A">
              <w:t xml:space="preserve">1.1 </w:t>
            </w:r>
            <w:proofErr w:type="spellStart"/>
            <w:r w:rsidRPr="00B4085A">
              <w:rPr>
                <w:rFonts w:ascii="Sylfaen" w:hAnsi="Sylfaen" w:cs="Sylfaen"/>
              </w:rPr>
              <w:t>Պատվիրատուին</w:t>
            </w:r>
            <w:proofErr w:type="spellEnd"/>
            <w:r w:rsidRPr="00B4085A">
              <w:t xml:space="preserve"> </w:t>
            </w:r>
            <w:proofErr w:type="spellStart"/>
            <w:r w:rsidRPr="00B4085A">
              <w:rPr>
                <w:rFonts w:ascii="Sylfaen" w:hAnsi="Sylfaen" w:cs="Sylfaen"/>
              </w:rPr>
              <w:t>տրամադրել</w:t>
            </w:r>
            <w:proofErr w:type="spellEnd"/>
            <w:r w:rsidRPr="00B4085A">
              <w:t xml:space="preserve"> </w:t>
            </w:r>
            <w:proofErr w:type="spellStart"/>
            <w:r w:rsidRPr="00B4085A">
              <w:rPr>
                <w:rFonts w:ascii="Sylfaen" w:hAnsi="Sylfaen" w:cs="Sylfaen"/>
              </w:rPr>
              <w:t>աշխատանքի</w:t>
            </w:r>
            <w:proofErr w:type="spellEnd"/>
            <w:r w:rsidRPr="00B4085A">
              <w:t xml:space="preserve"> </w:t>
            </w:r>
            <w:proofErr w:type="spellStart"/>
            <w:r w:rsidRPr="00B4085A">
              <w:rPr>
                <w:rFonts w:ascii="Sylfaen" w:hAnsi="Sylfaen" w:cs="Sylfaen"/>
              </w:rPr>
              <w:t>արդյունքների</w:t>
            </w:r>
            <w:proofErr w:type="spellEnd"/>
            <w:r w:rsidRPr="00B4085A">
              <w:t xml:space="preserve"> </w:t>
            </w:r>
            <w:proofErr w:type="spellStart"/>
            <w:r w:rsidRPr="00B4085A">
              <w:rPr>
                <w:rFonts w:ascii="Sylfaen" w:hAnsi="Sylfaen" w:cs="Sylfaen"/>
              </w:rPr>
              <w:t>մասին</w:t>
            </w:r>
            <w:proofErr w:type="spellEnd"/>
            <w:r w:rsidRPr="00B4085A">
              <w:t xml:space="preserve"> </w:t>
            </w:r>
            <w:proofErr w:type="spellStart"/>
            <w:r w:rsidRPr="00B4085A">
              <w:rPr>
                <w:rFonts w:ascii="Sylfaen" w:hAnsi="Sylfaen" w:cs="Sylfaen"/>
              </w:rPr>
              <w:t>համապատասխան</w:t>
            </w:r>
            <w:proofErr w:type="spellEnd"/>
            <w:r w:rsidRPr="00B4085A">
              <w:t xml:space="preserve"> </w:t>
            </w:r>
            <w:proofErr w:type="spellStart"/>
            <w:r w:rsidRPr="00B4085A">
              <w:rPr>
                <w:rFonts w:ascii="Sylfaen" w:hAnsi="Sylfaen" w:cs="Sylfaen"/>
              </w:rPr>
              <w:t>փաստաթուղթ</w:t>
            </w:r>
            <w:proofErr w:type="spellEnd"/>
            <w:r w:rsidRPr="00B4085A">
              <w:t xml:space="preserve"> /</w:t>
            </w:r>
            <w:proofErr w:type="spellStart"/>
            <w:r w:rsidRPr="00B4085A">
              <w:rPr>
                <w:rFonts w:ascii="Sylfaen" w:hAnsi="Sylfaen" w:cs="Sylfaen"/>
              </w:rPr>
              <w:t>ակտ</w:t>
            </w:r>
            <w:proofErr w:type="spellEnd"/>
            <w:r w:rsidRPr="00B4085A">
              <w:t xml:space="preserve">, </w:t>
            </w:r>
            <w:proofErr w:type="spellStart"/>
            <w:r w:rsidRPr="00B4085A">
              <w:rPr>
                <w:rFonts w:ascii="Sylfaen" w:hAnsi="Sylfaen" w:cs="Sylfaen"/>
              </w:rPr>
              <w:t>արձանագրություն</w:t>
            </w:r>
            <w:proofErr w:type="spellEnd"/>
            <w:r w:rsidRPr="00B4085A">
              <w:t xml:space="preserve">, </w:t>
            </w:r>
            <w:proofErr w:type="spellStart"/>
            <w:r w:rsidRPr="00B4085A">
              <w:rPr>
                <w:rFonts w:ascii="Sylfaen" w:hAnsi="Sylfaen" w:cs="Sylfaen"/>
              </w:rPr>
              <w:t>հաշվետվություն</w:t>
            </w:r>
            <w:proofErr w:type="spellEnd"/>
            <w:r w:rsidRPr="00B4085A">
              <w:t xml:space="preserve"> </w:t>
            </w:r>
            <w:proofErr w:type="spellStart"/>
            <w:r w:rsidRPr="00B4085A">
              <w:rPr>
                <w:rFonts w:ascii="Sylfaen" w:hAnsi="Sylfaen" w:cs="Sylfaen"/>
              </w:rPr>
              <w:t>կամ</w:t>
            </w:r>
            <w:proofErr w:type="spellEnd"/>
            <w:r w:rsidRPr="00B4085A">
              <w:t xml:space="preserve"> </w:t>
            </w:r>
            <w:proofErr w:type="spellStart"/>
            <w:r w:rsidRPr="00B4085A">
              <w:rPr>
                <w:rFonts w:ascii="Sylfaen" w:hAnsi="Sylfaen" w:cs="Sylfaen"/>
              </w:rPr>
              <w:t>այլ</w:t>
            </w:r>
            <w:proofErr w:type="spellEnd"/>
            <w:r w:rsidRPr="00B4085A">
              <w:t>/</w:t>
            </w:r>
            <w:r w:rsidRPr="00B4085A">
              <w:rPr>
                <w:rFonts w:ascii="Sylfaen" w:hAnsi="Sylfaen" w:cs="Sylfaen"/>
              </w:rPr>
              <w:t>՝</w:t>
            </w:r>
            <w:r w:rsidRPr="00B4085A">
              <w:t xml:space="preserve"> </w:t>
            </w:r>
            <w:proofErr w:type="spellStart"/>
            <w:r w:rsidRPr="00B4085A">
              <w:rPr>
                <w:rFonts w:ascii="Sylfaen" w:hAnsi="Sylfaen" w:cs="Sylfaen"/>
              </w:rPr>
              <w:t>վավերացված</w:t>
            </w:r>
            <w:proofErr w:type="spellEnd"/>
            <w:r w:rsidRPr="00B4085A">
              <w:t xml:space="preserve"> </w:t>
            </w:r>
            <w:proofErr w:type="spellStart"/>
            <w:r w:rsidRPr="00B4085A">
              <w:rPr>
                <w:rFonts w:ascii="Sylfaen" w:hAnsi="Sylfaen" w:cs="Sylfaen"/>
              </w:rPr>
              <w:t>Կատարողի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ինչպես</w:t>
            </w:r>
            <w:proofErr w:type="spellEnd"/>
            <w:r w:rsidRPr="00B4085A">
              <w:t xml:space="preserve"> </w:t>
            </w:r>
            <w:proofErr w:type="spellStart"/>
            <w:r w:rsidRPr="00B4085A">
              <w:rPr>
                <w:rFonts w:ascii="Sylfaen" w:hAnsi="Sylfaen" w:cs="Sylfaen"/>
              </w:rPr>
              <w:t>նաև</w:t>
            </w:r>
            <w:proofErr w:type="spellEnd"/>
            <w:r w:rsidRPr="00B4085A">
              <w:t xml:space="preserve"> </w:t>
            </w:r>
            <w:proofErr w:type="spellStart"/>
            <w:r w:rsidRPr="00B4085A">
              <w:rPr>
                <w:rFonts w:ascii="Sylfaen" w:hAnsi="Sylfaen" w:cs="Sylfaen"/>
              </w:rPr>
              <w:t>ուղարկել</w:t>
            </w:r>
            <w:proofErr w:type="spellEnd"/>
            <w:r w:rsidRPr="00B4085A">
              <w:t xml:space="preserve"> </w:t>
            </w:r>
            <w:proofErr w:type="spellStart"/>
            <w:r w:rsidRPr="00B4085A">
              <w:rPr>
                <w:rFonts w:ascii="Sylfaen" w:hAnsi="Sylfaen" w:cs="Sylfaen"/>
              </w:rPr>
              <w:t>դրա</w:t>
            </w:r>
            <w:proofErr w:type="spellEnd"/>
            <w:r w:rsidRPr="00B4085A">
              <w:t xml:space="preserve"> </w:t>
            </w:r>
            <w:proofErr w:type="spellStart"/>
            <w:r w:rsidRPr="00B4085A">
              <w:rPr>
                <w:rFonts w:ascii="Sylfaen" w:hAnsi="Sylfaen" w:cs="Sylfaen"/>
              </w:rPr>
              <w:t>էլեկտրոնային</w:t>
            </w:r>
            <w:proofErr w:type="spellEnd"/>
            <w:r w:rsidRPr="00B4085A">
              <w:t xml:space="preserve"> </w:t>
            </w:r>
            <w:proofErr w:type="spellStart"/>
            <w:r w:rsidRPr="00B4085A">
              <w:rPr>
                <w:rFonts w:ascii="Sylfaen" w:hAnsi="Sylfaen" w:cs="Sylfaen"/>
              </w:rPr>
              <w:t>պատճեն</w:t>
            </w:r>
            <w:proofErr w:type="spellEnd"/>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ներկայացրած</w:t>
            </w:r>
            <w:proofErr w:type="spellEnd"/>
            <w:r w:rsidRPr="00B4085A">
              <w:t xml:space="preserve"> </w:t>
            </w:r>
            <w:proofErr w:type="spellStart"/>
            <w:r w:rsidRPr="00B4085A">
              <w:rPr>
                <w:rFonts w:ascii="Sylfaen" w:hAnsi="Sylfaen" w:cs="Sylfaen"/>
              </w:rPr>
              <w:t>էլ</w:t>
            </w:r>
            <w:proofErr w:type="spellEnd"/>
            <w:r w:rsidRPr="00B4085A">
              <w:t xml:space="preserve">. </w:t>
            </w:r>
            <w:proofErr w:type="spellStart"/>
            <w:r w:rsidRPr="00B4085A">
              <w:rPr>
                <w:rFonts w:ascii="Sylfaen" w:hAnsi="Sylfaen" w:cs="Sylfaen"/>
              </w:rPr>
              <w:t>փոստի</w:t>
            </w:r>
            <w:proofErr w:type="spellEnd"/>
            <w:r w:rsidRPr="00B4085A">
              <w:t xml:space="preserve"> </w:t>
            </w:r>
            <w:proofErr w:type="spellStart"/>
            <w:r w:rsidRPr="00B4085A">
              <w:rPr>
                <w:rFonts w:ascii="Sylfaen" w:hAnsi="Sylfaen" w:cs="Sylfaen"/>
              </w:rPr>
              <w:t>հասցեին</w:t>
            </w:r>
            <w:proofErr w:type="spellEnd"/>
            <w:r w:rsidRPr="00B4085A">
              <w:t xml:space="preserve">: </w:t>
            </w:r>
            <w:proofErr w:type="spellStart"/>
            <w:r w:rsidRPr="00B4085A">
              <w:rPr>
                <w:rFonts w:ascii="Sylfaen" w:hAnsi="Sylfaen" w:cs="Sylfaen"/>
              </w:rPr>
              <w:t>Ընդ</w:t>
            </w:r>
            <w:proofErr w:type="spellEnd"/>
            <w:r w:rsidRPr="00B4085A">
              <w:t xml:space="preserve"> </w:t>
            </w:r>
            <w:proofErr w:type="spellStart"/>
            <w:r w:rsidRPr="00B4085A">
              <w:rPr>
                <w:rFonts w:ascii="Sylfaen" w:hAnsi="Sylfaen" w:cs="Sylfaen"/>
              </w:rPr>
              <w:t>որում</w:t>
            </w:r>
            <w:proofErr w:type="spellEnd"/>
            <w:r w:rsidRPr="00B4085A">
              <w:t xml:space="preserve"> </w:t>
            </w:r>
            <w:proofErr w:type="spellStart"/>
            <w:r w:rsidRPr="00B4085A">
              <w:rPr>
                <w:rFonts w:ascii="Sylfaen" w:hAnsi="Sylfaen" w:cs="Sylfaen"/>
              </w:rPr>
              <w:t>ներկայացվող</w:t>
            </w:r>
            <w:proofErr w:type="spellEnd"/>
            <w:r w:rsidRPr="00B4085A">
              <w:t xml:space="preserve"> </w:t>
            </w:r>
            <w:proofErr w:type="spellStart"/>
            <w:r w:rsidRPr="00B4085A">
              <w:rPr>
                <w:rFonts w:ascii="Sylfaen" w:hAnsi="Sylfaen" w:cs="Sylfaen"/>
              </w:rPr>
              <w:t>արդյունքային</w:t>
            </w:r>
            <w:proofErr w:type="spellEnd"/>
            <w:r w:rsidRPr="00B4085A">
              <w:t xml:space="preserve"> </w:t>
            </w:r>
            <w:proofErr w:type="spellStart"/>
            <w:r w:rsidRPr="00B4085A">
              <w:rPr>
                <w:rFonts w:ascii="Sylfaen" w:hAnsi="Sylfaen" w:cs="Sylfaen"/>
              </w:rPr>
              <w:t>փաստաթուղթը</w:t>
            </w:r>
            <w:proofErr w:type="spellEnd"/>
            <w:r w:rsidRPr="00B4085A">
              <w:t xml:space="preserve"> </w:t>
            </w:r>
            <w:proofErr w:type="spellStart"/>
            <w:r w:rsidRPr="00B4085A">
              <w:rPr>
                <w:rFonts w:ascii="Sylfaen" w:hAnsi="Sylfaen" w:cs="Sylfaen"/>
              </w:rPr>
              <w:t>պետք</w:t>
            </w:r>
            <w:proofErr w:type="spellEnd"/>
            <w:r w:rsidRPr="00B4085A">
              <w:t xml:space="preserve"> </w:t>
            </w:r>
            <w:r w:rsidRPr="00B4085A">
              <w:rPr>
                <w:rFonts w:ascii="Sylfaen" w:hAnsi="Sylfaen" w:cs="Sylfaen"/>
              </w:rPr>
              <w:t>է</w:t>
            </w:r>
            <w:r w:rsidRPr="00B4085A">
              <w:t xml:space="preserve"> </w:t>
            </w:r>
            <w:proofErr w:type="spellStart"/>
            <w:r w:rsidRPr="00B4085A">
              <w:rPr>
                <w:rFonts w:ascii="Sylfaen" w:hAnsi="Sylfaen" w:cs="Sylfaen"/>
              </w:rPr>
              <w:t>պարունակի</w:t>
            </w:r>
            <w:proofErr w:type="spellEnd"/>
            <w:r w:rsidRPr="00B4085A">
              <w:t xml:space="preserve"> </w:t>
            </w:r>
            <w:proofErr w:type="spellStart"/>
            <w:r w:rsidRPr="00B4085A">
              <w:rPr>
                <w:rFonts w:ascii="Sylfaen" w:hAnsi="Sylfaen" w:cs="Sylfaen"/>
              </w:rPr>
              <w:t>նաև</w:t>
            </w:r>
            <w:proofErr w:type="spellEnd"/>
            <w:r w:rsidRPr="00B4085A">
              <w:t xml:space="preserve"> </w:t>
            </w:r>
            <w:proofErr w:type="spellStart"/>
            <w:r w:rsidRPr="00B4085A">
              <w:rPr>
                <w:rFonts w:ascii="Sylfaen" w:hAnsi="Sylfaen" w:cs="Sylfaen"/>
              </w:rPr>
              <w:t>տեղեկություններ</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նյութեր</w:t>
            </w:r>
            <w:proofErr w:type="spellEnd"/>
            <w:r w:rsidRPr="00B4085A">
              <w:t xml:space="preserve"> </w:t>
            </w:r>
            <w:proofErr w:type="spellStart"/>
            <w:r w:rsidRPr="00B4085A">
              <w:rPr>
                <w:rFonts w:ascii="Sylfaen" w:hAnsi="Sylfaen" w:cs="Sylfaen"/>
              </w:rPr>
              <w:t>ըստ</w:t>
            </w:r>
            <w:proofErr w:type="spellEnd"/>
            <w:r w:rsidRPr="00B4085A">
              <w:t xml:space="preserve"> </w:t>
            </w:r>
            <w:proofErr w:type="spellStart"/>
            <w:r w:rsidRPr="00B4085A">
              <w:rPr>
                <w:rFonts w:ascii="Sylfaen" w:hAnsi="Sylfaen" w:cs="Sylfaen"/>
              </w:rPr>
              <w:t>հետևյալ</w:t>
            </w:r>
            <w:proofErr w:type="spellEnd"/>
          </w:p>
          <w:p w14:paraId="768029D9" w14:textId="77777777" w:rsidR="00B4085A" w:rsidRPr="00B4085A" w:rsidRDefault="00B4085A" w:rsidP="00B4085A">
            <w:pPr>
              <w:pStyle w:val="ListParagraph"/>
              <w:ind w:left="360" w:right="180"/>
              <w:jc w:val="both"/>
            </w:pPr>
            <w:r w:rsidRPr="00B4085A">
              <w:t>•</w:t>
            </w:r>
            <w:r w:rsidRPr="00B4085A">
              <w:tab/>
            </w:r>
            <w:proofErr w:type="spellStart"/>
            <w:r w:rsidRPr="00B4085A">
              <w:rPr>
                <w:rFonts w:ascii="Sylfaen" w:hAnsi="Sylfaen" w:cs="Sylfaen"/>
              </w:rPr>
              <w:t>քանդման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վերաբերյալ</w:t>
            </w:r>
            <w:proofErr w:type="spellEnd"/>
          </w:p>
          <w:p w14:paraId="2DD25A73" w14:textId="77777777" w:rsidR="00B4085A" w:rsidRPr="00B4085A" w:rsidRDefault="00B4085A" w:rsidP="00B4085A">
            <w:pPr>
              <w:pStyle w:val="ListParagraph"/>
              <w:ind w:left="360" w:right="180"/>
              <w:jc w:val="both"/>
            </w:pPr>
            <w:r w:rsidRPr="00B4085A">
              <w:t>•</w:t>
            </w:r>
            <w:r w:rsidRPr="00B4085A">
              <w:tab/>
            </w:r>
            <w:proofErr w:type="spellStart"/>
            <w:r w:rsidRPr="00B4085A">
              <w:rPr>
                <w:rFonts w:ascii="Sylfaen" w:hAnsi="Sylfaen" w:cs="Sylfaen"/>
              </w:rPr>
              <w:t>ծածկված</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վերաբերյալ</w:t>
            </w:r>
            <w:proofErr w:type="spellEnd"/>
          </w:p>
          <w:p w14:paraId="79E4C7EA" w14:textId="77777777" w:rsidR="00B4085A" w:rsidRPr="00B4085A" w:rsidRDefault="00B4085A" w:rsidP="00B4085A">
            <w:pPr>
              <w:pStyle w:val="ListParagraph"/>
              <w:ind w:left="360" w:right="180"/>
              <w:jc w:val="both"/>
            </w:pPr>
            <w:r w:rsidRPr="00B4085A">
              <w:t>•</w:t>
            </w:r>
            <w:r w:rsidRPr="00B4085A">
              <w:tab/>
            </w:r>
            <w:proofErr w:type="spellStart"/>
            <w:r w:rsidRPr="00B4085A">
              <w:rPr>
                <w:rFonts w:ascii="Sylfaen" w:hAnsi="Sylfaen" w:cs="Sylfaen"/>
              </w:rPr>
              <w:t>կատարված</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ծավալների</w:t>
            </w:r>
            <w:proofErr w:type="spellEnd"/>
            <w:r w:rsidRPr="00B4085A">
              <w:t xml:space="preserve"> </w:t>
            </w:r>
            <w:proofErr w:type="spellStart"/>
            <w:r w:rsidRPr="00B4085A">
              <w:rPr>
                <w:rFonts w:ascii="Sylfaen" w:hAnsi="Sylfaen" w:cs="Sylfaen"/>
              </w:rPr>
              <w:t>վերաբերյալ</w:t>
            </w:r>
            <w:proofErr w:type="spellEnd"/>
          </w:p>
          <w:p w14:paraId="58D6498D" w14:textId="77777777" w:rsidR="00B4085A" w:rsidRPr="00B4085A" w:rsidRDefault="00B4085A" w:rsidP="00B4085A">
            <w:pPr>
              <w:pStyle w:val="ListParagraph"/>
              <w:ind w:left="360" w:right="180"/>
              <w:jc w:val="both"/>
            </w:pPr>
            <w:r w:rsidRPr="00B4085A">
              <w:t>•</w:t>
            </w:r>
            <w:r w:rsidRPr="00B4085A">
              <w:tab/>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վերաբերյալ</w:t>
            </w:r>
            <w:proofErr w:type="spellEnd"/>
            <w:r w:rsidRPr="00B4085A">
              <w:t xml:space="preserve"> </w:t>
            </w:r>
            <w:proofErr w:type="spellStart"/>
            <w:r w:rsidRPr="00B4085A">
              <w:rPr>
                <w:rFonts w:ascii="Sylfaen" w:hAnsi="Sylfaen" w:cs="Sylfaen"/>
              </w:rPr>
              <w:t>լուսանկարներ</w:t>
            </w:r>
            <w:proofErr w:type="spellEnd"/>
            <w:r w:rsidRPr="00B4085A">
              <w:t>:</w:t>
            </w:r>
          </w:p>
          <w:p w14:paraId="2FD095A4" w14:textId="77777777" w:rsidR="00B4085A" w:rsidRPr="00B4085A" w:rsidRDefault="00B4085A" w:rsidP="00B4085A">
            <w:pPr>
              <w:pStyle w:val="ListParagraph"/>
              <w:ind w:left="360" w:right="180"/>
              <w:jc w:val="both"/>
            </w:pPr>
            <w:r w:rsidRPr="00B4085A">
              <w:t xml:space="preserve">1.2 </w:t>
            </w:r>
            <w:proofErr w:type="spellStart"/>
            <w:r w:rsidRPr="00B4085A">
              <w:rPr>
                <w:rFonts w:ascii="Sylfaen" w:hAnsi="Sylfaen" w:cs="Sylfaen"/>
              </w:rPr>
              <w:t>ապահովել</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կատարման</w:t>
            </w:r>
            <w:proofErr w:type="spellEnd"/>
            <w:r w:rsidRPr="00B4085A">
              <w:t xml:space="preserve"> </w:t>
            </w:r>
            <w:proofErr w:type="spellStart"/>
            <w:r w:rsidRPr="00B4085A">
              <w:rPr>
                <w:rFonts w:ascii="Sylfaen" w:hAnsi="Sylfaen" w:cs="Sylfaen"/>
              </w:rPr>
              <w:t>ընթացքում</w:t>
            </w:r>
            <w:proofErr w:type="spellEnd"/>
            <w:r w:rsidRPr="00B4085A">
              <w:t xml:space="preserve"> </w:t>
            </w:r>
            <w:proofErr w:type="spellStart"/>
            <w:r w:rsidRPr="00B4085A">
              <w:rPr>
                <w:rFonts w:ascii="Sylfaen" w:hAnsi="Sylfaen" w:cs="Sylfaen"/>
              </w:rPr>
              <w:t>անվտանգության</w:t>
            </w:r>
            <w:proofErr w:type="spellEnd"/>
            <w:r w:rsidRPr="00B4085A">
              <w:t xml:space="preserve"> </w:t>
            </w:r>
            <w:proofErr w:type="spellStart"/>
            <w:r w:rsidRPr="00B4085A">
              <w:rPr>
                <w:rFonts w:ascii="Sylfaen" w:hAnsi="Sylfaen" w:cs="Sylfaen"/>
              </w:rPr>
              <w:lastRenderedPageBreak/>
              <w:t>տեխնիկայի</w:t>
            </w:r>
            <w:proofErr w:type="spellEnd"/>
            <w:r w:rsidRPr="00B4085A">
              <w:t xml:space="preserve"> </w:t>
            </w:r>
            <w:proofErr w:type="spellStart"/>
            <w:r w:rsidRPr="00B4085A">
              <w:rPr>
                <w:rFonts w:ascii="Sylfaen" w:hAnsi="Sylfaen" w:cs="Sylfaen"/>
              </w:rPr>
              <w:t>նորմերի</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կանոնների</w:t>
            </w:r>
            <w:proofErr w:type="spellEnd"/>
            <w:r w:rsidRPr="00B4085A">
              <w:t xml:space="preserve"> </w:t>
            </w:r>
            <w:proofErr w:type="spellStart"/>
            <w:r w:rsidRPr="00B4085A">
              <w:rPr>
                <w:rFonts w:ascii="Sylfaen" w:hAnsi="Sylfaen" w:cs="Sylfaen"/>
              </w:rPr>
              <w:t>պահանջների</w:t>
            </w:r>
            <w:proofErr w:type="spellEnd"/>
            <w:r w:rsidRPr="00B4085A">
              <w:t xml:space="preserve"> </w:t>
            </w:r>
            <w:proofErr w:type="spellStart"/>
            <w:r w:rsidRPr="00B4085A">
              <w:rPr>
                <w:rFonts w:ascii="Sylfaen" w:hAnsi="Sylfaen" w:cs="Sylfaen"/>
              </w:rPr>
              <w:t>պահպանումը</w:t>
            </w:r>
            <w:proofErr w:type="spellEnd"/>
            <w:r w:rsidRPr="00B4085A">
              <w:t>:</w:t>
            </w:r>
          </w:p>
          <w:p w14:paraId="7009923C" w14:textId="77777777" w:rsidR="00B4085A" w:rsidRPr="00B4085A" w:rsidRDefault="00B4085A" w:rsidP="00B4085A">
            <w:pPr>
              <w:pStyle w:val="ListParagraph"/>
              <w:ind w:left="360" w:right="180"/>
              <w:jc w:val="both"/>
            </w:pPr>
            <w:r w:rsidRPr="00B4085A">
              <w:t xml:space="preserve">1.3 </w:t>
            </w:r>
            <w:proofErr w:type="spellStart"/>
            <w:r w:rsidRPr="00B4085A">
              <w:rPr>
                <w:rFonts w:ascii="Sylfaen" w:hAnsi="Sylfaen" w:cs="Sylfaen"/>
              </w:rPr>
              <w:t>ծառայությունների</w:t>
            </w:r>
            <w:proofErr w:type="spellEnd"/>
            <w:r w:rsidRPr="00B4085A">
              <w:t xml:space="preserve"> </w:t>
            </w:r>
            <w:proofErr w:type="spellStart"/>
            <w:r w:rsidRPr="00B4085A">
              <w:rPr>
                <w:rFonts w:ascii="Sylfaen" w:hAnsi="Sylfaen" w:cs="Sylfaen"/>
              </w:rPr>
              <w:t>մատուցման</w:t>
            </w:r>
            <w:proofErr w:type="spellEnd"/>
            <w:r w:rsidRPr="00B4085A">
              <w:t xml:space="preserve"> </w:t>
            </w:r>
            <w:proofErr w:type="spellStart"/>
            <w:r w:rsidRPr="00B4085A">
              <w:rPr>
                <w:rFonts w:ascii="Sylfaen" w:hAnsi="Sylfaen" w:cs="Sylfaen"/>
              </w:rPr>
              <w:t>ցանկացած</w:t>
            </w:r>
            <w:proofErr w:type="spellEnd"/>
            <w:r w:rsidRPr="00B4085A">
              <w:t xml:space="preserve"> </w:t>
            </w:r>
            <w:proofErr w:type="spellStart"/>
            <w:r w:rsidRPr="00B4085A">
              <w:rPr>
                <w:rFonts w:ascii="Sylfaen" w:hAnsi="Sylfaen" w:cs="Sylfaen"/>
              </w:rPr>
              <w:t>փուլում</w:t>
            </w:r>
            <w:proofErr w:type="spellEnd"/>
            <w:r w:rsidRPr="00B4085A">
              <w:t xml:space="preserve"> </w:t>
            </w:r>
            <w:proofErr w:type="spellStart"/>
            <w:r w:rsidRPr="00B4085A">
              <w:rPr>
                <w:rFonts w:ascii="Sylfaen" w:hAnsi="Sylfaen" w:cs="Sylfaen"/>
              </w:rPr>
              <w:t>Պատվիրատուի</w:t>
            </w:r>
            <w:proofErr w:type="spellEnd"/>
            <w:r w:rsidRPr="00B4085A">
              <w:t xml:space="preserve"> </w:t>
            </w:r>
            <w:proofErr w:type="spellStart"/>
            <w:r w:rsidRPr="00B4085A">
              <w:rPr>
                <w:rFonts w:ascii="Sylfaen" w:hAnsi="Sylfaen" w:cs="Sylfaen"/>
              </w:rPr>
              <w:t>պահանջով</w:t>
            </w:r>
            <w:proofErr w:type="spellEnd"/>
            <w:r w:rsidRPr="00B4085A">
              <w:t xml:space="preserve"> </w:t>
            </w:r>
            <w:proofErr w:type="spellStart"/>
            <w:r w:rsidRPr="00B4085A">
              <w:rPr>
                <w:rFonts w:ascii="Sylfaen" w:hAnsi="Sylfaen" w:cs="Sylfaen"/>
              </w:rPr>
              <w:t>տրամադրել</w:t>
            </w:r>
            <w:proofErr w:type="spellEnd"/>
            <w:r w:rsidRPr="00B4085A">
              <w:t xml:space="preserve"> </w:t>
            </w:r>
            <w:proofErr w:type="spellStart"/>
            <w:r w:rsidRPr="00B4085A">
              <w:rPr>
                <w:rFonts w:ascii="Sylfaen" w:hAnsi="Sylfaen" w:cs="Sylfaen"/>
              </w:rPr>
              <w:t>համապատասխան</w:t>
            </w:r>
            <w:proofErr w:type="spellEnd"/>
            <w:r w:rsidRPr="00B4085A">
              <w:t xml:space="preserve"> </w:t>
            </w:r>
            <w:proofErr w:type="spellStart"/>
            <w:r w:rsidRPr="00B4085A">
              <w:rPr>
                <w:rFonts w:ascii="Sylfaen" w:hAnsi="Sylfaen" w:cs="Sylfaen"/>
              </w:rPr>
              <w:t>տեղեկություններ</w:t>
            </w:r>
            <w:proofErr w:type="spellEnd"/>
            <w:r w:rsidRPr="00B4085A">
              <w:t xml:space="preserve"> </w:t>
            </w:r>
            <w:proofErr w:type="spellStart"/>
            <w:r w:rsidRPr="00B4085A">
              <w:rPr>
                <w:rFonts w:ascii="Sylfaen" w:hAnsi="Sylfaen" w:cs="Sylfaen"/>
              </w:rPr>
              <w:t>մատուցված</w:t>
            </w:r>
            <w:proofErr w:type="spellEnd"/>
            <w:r w:rsidRPr="00B4085A">
              <w:t xml:space="preserve"> </w:t>
            </w:r>
            <w:proofErr w:type="spellStart"/>
            <w:r w:rsidRPr="00B4085A">
              <w:rPr>
                <w:rFonts w:ascii="Sylfaen" w:hAnsi="Sylfaen" w:cs="Sylfaen"/>
              </w:rPr>
              <w:t>ծառայությունների</w:t>
            </w:r>
            <w:proofErr w:type="spellEnd"/>
            <w:r w:rsidRPr="00B4085A">
              <w:t xml:space="preserve"> </w:t>
            </w:r>
            <w:proofErr w:type="spellStart"/>
            <w:r w:rsidRPr="00B4085A">
              <w:rPr>
                <w:rFonts w:ascii="Sylfaen" w:hAnsi="Sylfaen" w:cs="Sylfaen"/>
              </w:rPr>
              <w:t>վերաբերյալ</w:t>
            </w:r>
            <w:proofErr w:type="spellEnd"/>
            <w:r w:rsidRPr="00B4085A">
              <w:t>.</w:t>
            </w:r>
          </w:p>
          <w:p w14:paraId="3A3C09F3" w14:textId="77777777" w:rsidR="00B4085A" w:rsidRPr="00B4085A" w:rsidRDefault="00B4085A" w:rsidP="00B4085A">
            <w:pPr>
              <w:pStyle w:val="ListParagraph"/>
              <w:ind w:left="360" w:right="180"/>
              <w:jc w:val="both"/>
            </w:pPr>
            <w:proofErr w:type="spellStart"/>
            <w:r w:rsidRPr="00B4085A">
              <w:rPr>
                <w:rFonts w:ascii="Sylfaen" w:hAnsi="Sylfaen" w:cs="Sylfaen"/>
              </w:rPr>
              <w:t>Հաշվետվության</w:t>
            </w:r>
            <w:proofErr w:type="spellEnd"/>
            <w:r w:rsidRPr="00B4085A">
              <w:t xml:space="preserve"> </w:t>
            </w:r>
            <w:proofErr w:type="spellStart"/>
            <w:r w:rsidRPr="00B4085A">
              <w:rPr>
                <w:rFonts w:ascii="Sylfaen" w:hAnsi="Sylfaen" w:cs="Sylfaen"/>
              </w:rPr>
              <w:t>ներկայացման</w:t>
            </w:r>
            <w:proofErr w:type="spellEnd"/>
            <w:r w:rsidRPr="00B4085A">
              <w:t xml:space="preserve"> </w:t>
            </w:r>
            <w:proofErr w:type="spellStart"/>
            <w:r w:rsidRPr="00B4085A">
              <w:rPr>
                <w:rFonts w:ascii="Sylfaen" w:hAnsi="Sylfaen" w:cs="Sylfaen"/>
              </w:rPr>
              <w:t>պահանջներ</w:t>
            </w:r>
            <w:proofErr w:type="spellEnd"/>
          </w:p>
          <w:p w14:paraId="2C567663"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Կատարողը</w:t>
            </w:r>
            <w:proofErr w:type="spellEnd"/>
            <w:r w:rsidRPr="00B4085A">
              <w:t xml:space="preserve"> </w:t>
            </w:r>
            <w:proofErr w:type="spellStart"/>
            <w:r w:rsidRPr="00B4085A">
              <w:rPr>
                <w:rFonts w:ascii="Sylfaen" w:hAnsi="Sylfaen" w:cs="Sylfaen"/>
              </w:rPr>
              <w:t>պարտավոր</w:t>
            </w:r>
            <w:proofErr w:type="spellEnd"/>
            <w:r w:rsidRPr="00B4085A">
              <w:t xml:space="preserve"> </w:t>
            </w:r>
            <w:r w:rsidRPr="00B4085A">
              <w:rPr>
                <w:rFonts w:ascii="Sylfaen" w:hAnsi="Sylfaen" w:cs="Sylfaen"/>
              </w:rPr>
              <w:t>է</w:t>
            </w:r>
            <w:r w:rsidRPr="00B4085A">
              <w:t xml:space="preserve"> </w:t>
            </w:r>
            <w:proofErr w:type="spellStart"/>
            <w:r w:rsidRPr="00B4085A">
              <w:rPr>
                <w:rFonts w:ascii="Sylfaen" w:hAnsi="Sylfaen" w:cs="Sylfaen"/>
              </w:rPr>
              <w:t>ներկայացնել</w:t>
            </w:r>
            <w:proofErr w:type="spellEnd"/>
            <w:r w:rsidRPr="00B4085A">
              <w:t xml:space="preserve"> </w:t>
            </w:r>
            <w:proofErr w:type="spellStart"/>
            <w:r w:rsidRPr="00B4085A">
              <w:rPr>
                <w:rFonts w:ascii="Sylfaen" w:hAnsi="Sylfaen" w:cs="Sylfaen"/>
              </w:rPr>
              <w:t>Պատվիրատուին</w:t>
            </w:r>
            <w:proofErr w:type="spellEnd"/>
            <w:r w:rsidRPr="00B4085A">
              <w:t xml:space="preserve"> </w:t>
            </w:r>
            <w:proofErr w:type="spellStart"/>
            <w:r w:rsidRPr="00B4085A">
              <w:rPr>
                <w:rFonts w:ascii="Sylfaen" w:hAnsi="Sylfaen" w:cs="Sylfaen"/>
              </w:rPr>
              <w:t>ծառայությունների</w:t>
            </w:r>
            <w:proofErr w:type="spellEnd"/>
            <w:r w:rsidRPr="00B4085A">
              <w:t xml:space="preserve"> </w:t>
            </w:r>
            <w:proofErr w:type="spellStart"/>
            <w:r w:rsidRPr="00B4085A">
              <w:rPr>
                <w:rFonts w:ascii="Sylfaen" w:hAnsi="Sylfaen" w:cs="Sylfaen"/>
              </w:rPr>
              <w:t>վերաբերյալ</w:t>
            </w:r>
            <w:proofErr w:type="spellEnd"/>
            <w:r w:rsidRPr="00B4085A">
              <w:t xml:space="preserve"> </w:t>
            </w:r>
            <w:proofErr w:type="spellStart"/>
            <w:r w:rsidRPr="00B4085A">
              <w:rPr>
                <w:rFonts w:ascii="Sylfaen" w:hAnsi="Sylfaen" w:cs="Sylfaen"/>
              </w:rPr>
              <w:t>ընթացիկ</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ավարտական</w:t>
            </w:r>
            <w:proofErr w:type="spellEnd"/>
            <w:r w:rsidRPr="00B4085A">
              <w:t xml:space="preserve"> </w:t>
            </w:r>
            <w:proofErr w:type="spellStart"/>
            <w:r w:rsidRPr="00B4085A">
              <w:rPr>
                <w:rFonts w:ascii="Sylfaen" w:hAnsi="Sylfaen" w:cs="Sylfaen"/>
              </w:rPr>
              <w:t>հաշվետվություններ</w:t>
            </w:r>
            <w:proofErr w:type="spellEnd"/>
            <w:r w:rsidRPr="00B4085A">
              <w:t xml:space="preserve">, </w:t>
            </w:r>
            <w:proofErr w:type="spellStart"/>
            <w:r w:rsidRPr="00B4085A">
              <w:rPr>
                <w:rFonts w:ascii="Sylfaen" w:hAnsi="Sylfaen" w:cs="Sylfaen"/>
              </w:rPr>
              <w:t>որոնք</w:t>
            </w:r>
            <w:proofErr w:type="spellEnd"/>
            <w:r w:rsidRPr="00B4085A">
              <w:t xml:space="preserve"> </w:t>
            </w:r>
            <w:proofErr w:type="spellStart"/>
            <w:r w:rsidRPr="00B4085A">
              <w:rPr>
                <w:rFonts w:ascii="Sylfaen" w:hAnsi="Sylfaen" w:cs="Sylfaen"/>
              </w:rPr>
              <w:t>հանդիսանում</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ծառայությունների</w:t>
            </w:r>
            <w:proofErr w:type="spellEnd"/>
            <w:r w:rsidRPr="00B4085A">
              <w:t xml:space="preserve"> </w:t>
            </w:r>
            <w:proofErr w:type="spellStart"/>
            <w:r w:rsidRPr="00B4085A">
              <w:rPr>
                <w:rFonts w:ascii="Sylfaen" w:hAnsi="Sylfaen" w:cs="Sylfaen"/>
              </w:rPr>
              <w:t>հանձնման</w:t>
            </w:r>
            <w:r w:rsidRPr="00B4085A">
              <w:t>-</w:t>
            </w:r>
            <w:r w:rsidRPr="00B4085A">
              <w:rPr>
                <w:rFonts w:ascii="Sylfaen" w:hAnsi="Sylfaen" w:cs="Sylfaen"/>
              </w:rPr>
              <w:t>ընդունման</w:t>
            </w:r>
            <w:proofErr w:type="spellEnd"/>
            <w:r w:rsidRPr="00B4085A">
              <w:t xml:space="preserve"> </w:t>
            </w:r>
            <w:proofErr w:type="spellStart"/>
            <w:r w:rsidRPr="00B4085A">
              <w:rPr>
                <w:rFonts w:ascii="Sylfaen" w:hAnsi="Sylfaen" w:cs="Sylfaen"/>
              </w:rPr>
              <w:t>արձանագրությունները</w:t>
            </w:r>
            <w:proofErr w:type="spellEnd"/>
            <w:r w:rsidRPr="00B4085A">
              <w:t xml:space="preserve"> </w:t>
            </w:r>
            <w:proofErr w:type="spellStart"/>
            <w:r w:rsidRPr="00B4085A">
              <w:rPr>
                <w:rFonts w:ascii="Sylfaen" w:hAnsi="Sylfaen" w:cs="Sylfaen"/>
              </w:rPr>
              <w:t>հիմնավորող</w:t>
            </w:r>
            <w:proofErr w:type="spellEnd"/>
            <w:r w:rsidRPr="00B4085A">
              <w:t xml:space="preserve"> </w:t>
            </w:r>
            <w:proofErr w:type="spellStart"/>
            <w:r w:rsidRPr="00B4085A">
              <w:rPr>
                <w:rFonts w:ascii="Sylfaen" w:hAnsi="Sylfaen" w:cs="Sylfaen"/>
              </w:rPr>
              <w:t>փաստաթղթեր</w:t>
            </w:r>
            <w:proofErr w:type="spellEnd"/>
            <w:r w:rsidRPr="00B4085A">
              <w:t>:</w:t>
            </w:r>
          </w:p>
          <w:p w14:paraId="0C0875E8"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Ավարտական</w:t>
            </w:r>
            <w:proofErr w:type="spellEnd"/>
            <w:r w:rsidRPr="00B4085A">
              <w:t xml:space="preserve"> </w:t>
            </w:r>
            <w:proofErr w:type="spellStart"/>
            <w:r w:rsidRPr="00B4085A">
              <w:rPr>
                <w:rFonts w:ascii="Sylfaen" w:hAnsi="Sylfaen" w:cs="Sylfaen"/>
              </w:rPr>
              <w:t>հաշվետվությունը</w:t>
            </w:r>
            <w:proofErr w:type="spellEnd"/>
            <w:r w:rsidRPr="00B4085A">
              <w:t xml:space="preserve"> </w:t>
            </w:r>
            <w:proofErr w:type="spellStart"/>
            <w:r w:rsidRPr="00B4085A">
              <w:rPr>
                <w:rFonts w:ascii="Sylfaen" w:hAnsi="Sylfaen" w:cs="Sylfaen"/>
              </w:rPr>
              <w:t>պետք</w:t>
            </w:r>
            <w:proofErr w:type="spellEnd"/>
            <w:r w:rsidRPr="00B4085A">
              <w:t xml:space="preserve"> </w:t>
            </w:r>
            <w:r w:rsidRPr="00B4085A">
              <w:rPr>
                <w:rFonts w:ascii="Sylfaen" w:hAnsi="Sylfaen" w:cs="Sylfaen"/>
              </w:rPr>
              <w:t>է</w:t>
            </w:r>
            <w:r w:rsidRPr="00B4085A">
              <w:t xml:space="preserve"> </w:t>
            </w:r>
            <w:proofErr w:type="spellStart"/>
            <w:r w:rsidRPr="00B4085A">
              <w:rPr>
                <w:rFonts w:ascii="Sylfaen" w:hAnsi="Sylfaen" w:cs="Sylfaen"/>
              </w:rPr>
              <w:t>ընդգրկի</w:t>
            </w:r>
            <w:proofErr w:type="spellEnd"/>
            <w:r w:rsidRPr="00B4085A">
              <w:t xml:space="preserve"> </w:t>
            </w:r>
            <w:proofErr w:type="spellStart"/>
            <w:r w:rsidRPr="00B4085A">
              <w:rPr>
                <w:rFonts w:ascii="Sylfaen" w:hAnsi="Sylfaen" w:cs="Sylfaen"/>
              </w:rPr>
              <w:t>հետևյալ</w:t>
            </w:r>
            <w:proofErr w:type="spellEnd"/>
            <w:r w:rsidRPr="00B4085A">
              <w:t xml:space="preserve"> </w:t>
            </w:r>
            <w:proofErr w:type="spellStart"/>
            <w:r w:rsidRPr="00B4085A">
              <w:rPr>
                <w:rFonts w:ascii="Sylfaen" w:hAnsi="Sylfaen" w:cs="Sylfaen"/>
              </w:rPr>
              <w:t>փաստաթղթերի</w:t>
            </w:r>
            <w:proofErr w:type="spellEnd"/>
            <w:r w:rsidRPr="00B4085A">
              <w:t xml:space="preserve"> </w:t>
            </w:r>
            <w:proofErr w:type="spellStart"/>
            <w:r w:rsidRPr="00B4085A">
              <w:rPr>
                <w:rFonts w:ascii="Sylfaen" w:hAnsi="Sylfaen" w:cs="Sylfaen"/>
              </w:rPr>
              <w:t>պատճենները</w:t>
            </w:r>
            <w:proofErr w:type="spellEnd"/>
            <w:r w:rsidRPr="00B4085A">
              <w:rPr>
                <w:rFonts w:ascii="Sylfaen" w:hAnsi="Sylfaen" w:cs="Sylfaen"/>
              </w:rPr>
              <w:t>՝</w:t>
            </w:r>
            <w:r w:rsidRPr="00B4085A">
              <w:t xml:space="preserve"> </w:t>
            </w:r>
            <w:proofErr w:type="spellStart"/>
            <w:r w:rsidRPr="00B4085A">
              <w:rPr>
                <w:rFonts w:ascii="Sylfaen" w:hAnsi="Sylfaen" w:cs="Sylfaen"/>
              </w:rPr>
              <w:t>ավարտական</w:t>
            </w:r>
            <w:proofErr w:type="spellEnd"/>
            <w:r w:rsidRPr="00B4085A">
              <w:t xml:space="preserve"> </w:t>
            </w:r>
            <w:proofErr w:type="spellStart"/>
            <w:r w:rsidRPr="00B4085A">
              <w:rPr>
                <w:rFonts w:ascii="Sylfaen" w:hAnsi="Sylfaen" w:cs="Sylfaen"/>
              </w:rPr>
              <w:t>կատարողական</w:t>
            </w:r>
            <w:proofErr w:type="spellEnd"/>
            <w:r w:rsidRPr="00B4085A">
              <w:t xml:space="preserve"> </w:t>
            </w:r>
            <w:proofErr w:type="spellStart"/>
            <w:r w:rsidRPr="00B4085A">
              <w:rPr>
                <w:rFonts w:ascii="Sylfaen" w:hAnsi="Sylfaen" w:cs="Sylfaen"/>
              </w:rPr>
              <w:t>փաստաթղթեր</w:t>
            </w:r>
            <w:proofErr w:type="spellEnd"/>
            <w:r w:rsidRPr="00B4085A">
              <w:t xml:space="preserve">, </w:t>
            </w:r>
            <w:proofErr w:type="spellStart"/>
            <w:r w:rsidRPr="00B4085A">
              <w:rPr>
                <w:rFonts w:ascii="Sylfaen" w:hAnsi="Sylfaen" w:cs="Sylfaen"/>
              </w:rPr>
              <w:t>ամփոփ</w:t>
            </w:r>
            <w:proofErr w:type="spellEnd"/>
            <w:r w:rsidRPr="00B4085A">
              <w:t xml:space="preserve"> </w:t>
            </w:r>
            <w:proofErr w:type="spellStart"/>
            <w:r w:rsidRPr="00B4085A">
              <w:rPr>
                <w:rFonts w:ascii="Sylfaen" w:hAnsi="Sylfaen" w:cs="Sylfaen"/>
              </w:rPr>
              <w:t>նկարագրական</w:t>
            </w:r>
            <w:proofErr w:type="spellEnd"/>
            <w:r w:rsidRPr="00B4085A">
              <w:t xml:space="preserve"> </w:t>
            </w:r>
            <w:proofErr w:type="spellStart"/>
            <w:r w:rsidRPr="00B4085A">
              <w:rPr>
                <w:rFonts w:ascii="Sylfaen" w:hAnsi="Sylfaen" w:cs="Sylfaen"/>
              </w:rPr>
              <w:t>տեղեկանք</w:t>
            </w:r>
            <w:proofErr w:type="spellEnd"/>
            <w:r w:rsidRPr="00B4085A">
              <w:t xml:space="preserve"> </w:t>
            </w:r>
            <w:proofErr w:type="spellStart"/>
            <w:r w:rsidRPr="00B4085A">
              <w:rPr>
                <w:rFonts w:ascii="Sylfaen" w:hAnsi="Sylfaen" w:cs="Sylfaen"/>
              </w:rPr>
              <w:t>իրականացված</w:t>
            </w:r>
            <w:proofErr w:type="spellEnd"/>
            <w:r w:rsidRPr="00B4085A">
              <w:t xml:space="preserve"> </w:t>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ամբողջ</w:t>
            </w:r>
            <w:proofErr w:type="spellEnd"/>
            <w:r w:rsidRPr="00B4085A">
              <w:t xml:space="preserve"> </w:t>
            </w:r>
            <w:proofErr w:type="spellStart"/>
            <w:r w:rsidRPr="00B4085A">
              <w:rPr>
                <w:rFonts w:ascii="Sylfaen" w:hAnsi="Sylfaen" w:cs="Sylfaen"/>
              </w:rPr>
              <w:t>ժամանակահատվածի</w:t>
            </w:r>
            <w:proofErr w:type="spellEnd"/>
            <w:r w:rsidRPr="00B4085A">
              <w:t xml:space="preserve"> </w:t>
            </w:r>
            <w:proofErr w:type="spellStart"/>
            <w:r w:rsidRPr="00B4085A">
              <w:rPr>
                <w:rFonts w:ascii="Sylfaen" w:hAnsi="Sylfaen" w:cs="Sylfaen"/>
              </w:rPr>
              <w:t>համար</w:t>
            </w:r>
            <w:proofErr w:type="spellEnd"/>
            <w:r w:rsidRPr="00B4085A">
              <w:t xml:space="preserve">, </w:t>
            </w:r>
            <w:proofErr w:type="spellStart"/>
            <w:r w:rsidRPr="00B4085A">
              <w:rPr>
                <w:rFonts w:ascii="Sylfaen" w:hAnsi="Sylfaen" w:cs="Sylfaen"/>
              </w:rPr>
              <w:t>նախքան</w:t>
            </w:r>
            <w:proofErr w:type="spellEnd"/>
            <w:r w:rsidRPr="00B4085A">
              <w:t xml:space="preserve"> </w:t>
            </w:r>
            <w:proofErr w:type="spellStart"/>
            <w:r w:rsidRPr="00B4085A">
              <w:rPr>
                <w:rFonts w:ascii="Sylfaen" w:hAnsi="Sylfaen" w:cs="Sylfaen"/>
              </w:rPr>
              <w:t>շինարարության</w:t>
            </w:r>
            <w:proofErr w:type="spellEnd"/>
            <w:r w:rsidRPr="00B4085A">
              <w:t xml:space="preserve"> </w:t>
            </w:r>
            <w:proofErr w:type="spellStart"/>
            <w:r w:rsidRPr="00B4085A">
              <w:rPr>
                <w:rFonts w:ascii="Sylfaen" w:hAnsi="Sylfaen" w:cs="Sylfaen"/>
              </w:rPr>
              <w:t>սկիզբը</w:t>
            </w:r>
            <w:proofErr w:type="spellEnd"/>
            <w:r w:rsidRPr="00B4085A">
              <w:t xml:space="preserve">, </w:t>
            </w:r>
            <w:proofErr w:type="spellStart"/>
            <w:r w:rsidRPr="00B4085A">
              <w:rPr>
                <w:rFonts w:ascii="Sylfaen" w:hAnsi="Sylfaen" w:cs="Sylfaen"/>
              </w:rPr>
              <w:t>ինչպես</w:t>
            </w:r>
            <w:proofErr w:type="spellEnd"/>
            <w:r w:rsidRPr="00B4085A">
              <w:t xml:space="preserve"> </w:t>
            </w:r>
            <w:proofErr w:type="spellStart"/>
            <w:r w:rsidRPr="00B4085A">
              <w:rPr>
                <w:rFonts w:ascii="Sylfaen" w:hAnsi="Sylfaen" w:cs="Sylfaen"/>
              </w:rPr>
              <w:t>նաև</w:t>
            </w:r>
            <w:proofErr w:type="spellEnd"/>
            <w:r w:rsidRPr="00B4085A">
              <w:t xml:space="preserve"> </w:t>
            </w:r>
            <w:proofErr w:type="spellStart"/>
            <w:r w:rsidRPr="00B4085A">
              <w:rPr>
                <w:rFonts w:ascii="Sylfaen" w:hAnsi="Sylfaen" w:cs="Sylfaen"/>
              </w:rPr>
              <w:t>ավարտված</w:t>
            </w:r>
            <w:proofErr w:type="spellEnd"/>
            <w:r w:rsidRPr="00B4085A">
              <w:t xml:space="preserve"> </w:t>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օբյեկտի</w:t>
            </w:r>
            <w:proofErr w:type="spellEnd"/>
            <w:r w:rsidRPr="00B4085A">
              <w:t xml:space="preserve"> </w:t>
            </w:r>
            <w:proofErr w:type="spellStart"/>
            <w:r w:rsidRPr="00B4085A">
              <w:rPr>
                <w:rFonts w:ascii="Sylfaen" w:hAnsi="Sylfaen" w:cs="Sylfaen"/>
              </w:rPr>
              <w:t>լուսանկարներ</w:t>
            </w:r>
            <w:proofErr w:type="spellEnd"/>
            <w:r w:rsidRPr="00B4085A">
              <w:t>:</w:t>
            </w:r>
          </w:p>
          <w:p w14:paraId="3B9FF2C3"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Ընթացիկ</w:t>
            </w:r>
            <w:proofErr w:type="spellEnd"/>
            <w:r w:rsidRPr="00B4085A">
              <w:t xml:space="preserve"> </w:t>
            </w:r>
            <w:proofErr w:type="spellStart"/>
            <w:r w:rsidRPr="00B4085A">
              <w:rPr>
                <w:rFonts w:ascii="Sylfaen" w:hAnsi="Sylfaen" w:cs="Sylfaen"/>
              </w:rPr>
              <w:t>հաշվետվությունները</w:t>
            </w:r>
            <w:proofErr w:type="spellEnd"/>
            <w:r w:rsidRPr="00B4085A">
              <w:t xml:space="preserve"> </w:t>
            </w:r>
            <w:proofErr w:type="spellStart"/>
            <w:r w:rsidRPr="00B4085A">
              <w:rPr>
                <w:rFonts w:ascii="Sylfaen" w:hAnsi="Sylfaen" w:cs="Sylfaen"/>
              </w:rPr>
              <w:t>նաև</w:t>
            </w:r>
            <w:proofErr w:type="spellEnd"/>
            <w:r w:rsidRPr="00B4085A">
              <w:t xml:space="preserve"> </w:t>
            </w:r>
            <w:proofErr w:type="spellStart"/>
            <w:r w:rsidRPr="00B4085A">
              <w:rPr>
                <w:rFonts w:ascii="Sylfaen" w:hAnsi="Sylfaen" w:cs="Sylfaen"/>
              </w:rPr>
              <w:t>ներկայացվում</w:t>
            </w:r>
            <w:proofErr w:type="spellEnd"/>
            <w:r w:rsidRPr="00B4085A">
              <w:t xml:space="preserve"> </w:t>
            </w:r>
            <w:proofErr w:type="spellStart"/>
            <w:r w:rsidRPr="00B4085A">
              <w:rPr>
                <w:rFonts w:ascii="Sylfaen" w:hAnsi="Sylfaen" w:cs="Sylfaen"/>
              </w:rPr>
              <w:t>են</w:t>
            </w:r>
            <w:proofErr w:type="spellEnd"/>
            <w:r w:rsidRPr="00B4085A">
              <w:t xml:space="preserve"> </w:t>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յուրաքանչյուր</w:t>
            </w:r>
            <w:proofErr w:type="spellEnd"/>
            <w:r w:rsidRPr="00B4085A">
              <w:t xml:space="preserve"> </w:t>
            </w:r>
            <w:proofErr w:type="spellStart"/>
            <w:r w:rsidRPr="00B4085A">
              <w:rPr>
                <w:rFonts w:ascii="Sylfaen" w:hAnsi="Sylfaen" w:cs="Sylfaen"/>
              </w:rPr>
              <w:lastRenderedPageBreak/>
              <w:t>կատարողական</w:t>
            </w:r>
            <w:proofErr w:type="spellEnd"/>
            <w:r w:rsidRPr="00B4085A">
              <w:t xml:space="preserve"> </w:t>
            </w:r>
            <w:proofErr w:type="spellStart"/>
            <w:r w:rsidRPr="00B4085A">
              <w:rPr>
                <w:rFonts w:ascii="Sylfaen" w:hAnsi="Sylfaen" w:cs="Sylfaen"/>
              </w:rPr>
              <w:t>արձանագրությունը</w:t>
            </w:r>
            <w:proofErr w:type="spellEnd"/>
            <w:r w:rsidRPr="00B4085A">
              <w:t xml:space="preserve"> </w:t>
            </w:r>
            <w:proofErr w:type="spellStart"/>
            <w:r w:rsidRPr="00B4085A">
              <w:rPr>
                <w:rFonts w:ascii="Sylfaen" w:hAnsi="Sylfaen" w:cs="Sylfaen"/>
              </w:rPr>
              <w:t>Ծառայություն</w:t>
            </w:r>
            <w:proofErr w:type="spellEnd"/>
            <w:r w:rsidRPr="00B4085A">
              <w:t xml:space="preserve"> </w:t>
            </w:r>
            <w:proofErr w:type="spellStart"/>
            <w:r w:rsidRPr="00B4085A">
              <w:rPr>
                <w:rFonts w:ascii="Sylfaen" w:hAnsi="Sylfaen" w:cs="Sylfaen"/>
              </w:rPr>
              <w:t>մատուցողի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ստորագրելուց</w:t>
            </w:r>
            <w:proofErr w:type="spellEnd"/>
            <w:r w:rsidRPr="00B4085A">
              <w:t xml:space="preserve"> </w:t>
            </w:r>
            <w:proofErr w:type="spellStart"/>
            <w:r w:rsidRPr="00B4085A">
              <w:rPr>
                <w:rFonts w:ascii="Sylfaen" w:hAnsi="Sylfaen" w:cs="Sylfaen"/>
              </w:rPr>
              <w:t>հետո</w:t>
            </w:r>
            <w:proofErr w:type="spellEnd"/>
            <w:r w:rsidRPr="00B4085A">
              <w:t xml:space="preserve"> </w:t>
            </w:r>
            <w:proofErr w:type="spellStart"/>
            <w:r w:rsidRPr="00B4085A">
              <w:rPr>
                <w:rFonts w:ascii="Sylfaen" w:hAnsi="Sylfaen" w:cs="Sylfaen"/>
              </w:rPr>
              <w:t>հինգ</w:t>
            </w:r>
            <w:proofErr w:type="spellEnd"/>
            <w:r w:rsidRPr="00B4085A">
              <w:t xml:space="preserve"> </w:t>
            </w:r>
            <w:proofErr w:type="spellStart"/>
            <w:r w:rsidRPr="00B4085A">
              <w:rPr>
                <w:rFonts w:ascii="Sylfaen" w:hAnsi="Sylfaen" w:cs="Sylfaen"/>
              </w:rPr>
              <w:t>աշխատանքային</w:t>
            </w:r>
            <w:proofErr w:type="spellEnd"/>
            <w:r w:rsidRPr="00B4085A">
              <w:t xml:space="preserve"> </w:t>
            </w:r>
            <w:proofErr w:type="spellStart"/>
            <w:r w:rsidRPr="00B4085A">
              <w:rPr>
                <w:rFonts w:ascii="Sylfaen" w:hAnsi="Sylfaen" w:cs="Sylfaen"/>
              </w:rPr>
              <w:t>օրվա</w:t>
            </w:r>
            <w:proofErr w:type="spellEnd"/>
            <w:r w:rsidRPr="00B4085A">
              <w:t xml:space="preserve"> </w:t>
            </w:r>
            <w:proofErr w:type="spellStart"/>
            <w:r w:rsidRPr="00B4085A">
              <w:rPr>
                <w:rFonts w:ascii="Sylfaen" w:hAnsi="Sylfaen" w:cs="Sylfaen"/>
              </w:rPr>
              <w:t>ընթացքում</w:t>
            </w:r>
            <w:proofErr w:type="spellEnd"/>
            <w:r w:rsidRPr="00B4085A">
              <w:t xml:space="preserve">` </w:t>
            </w:r>
            <w:proofErr w:type="spellStart"/>
            <w:r w:rsidRPr="00B4085A">
              <w:rPr>
                <w:rFonts w:ascii="Sylfaen" w:hAnsi="Sylfaen" w:cs="Sylfaen"/>
              </w:rPr>
              <w:t>ծառայությունների</w:t>
            </w:r>
            <w:proofErr w:type="spellEnd"/>
            <w:r w:rsidRPr="00B4085A">
              <w:t xml:space="preserve"> </w:t>
            </w:r>
            <w:proofErr w:type="spellStart"/>
            <w:r w:rsidRPr="00B4085A">
              <w:rPr>
                <w:rFonts w:ascii="Sylfaen" w:hAnsi="Sylfaen" w:cs="Sylfaen"/>
              </w:rPr>
              <w:t>հանձնման</w:t>
            </w:r>
            <w:r w:rsidRPr="00B4085A">
              <w:t>-</w:t>
            </w:r>
            <w:r w:rsidRPr="00B4085A">
              <w:rPr>
                <w:rFonts w:ascii="Sylfaen" w:hAnsi="Sylfaen" w:cs="Sylfaen"/>
              </w:rPr>
              <w:t>ընդունման</w:t>
            </w:r>
            <w:proofErr w:type="spellEnd"/>
            <w:r w:rsidRPr="00B4085A">
              <w:t xml:space="preserve"> </w:t>
            </w:r>
            <w:proofErr w:type="spellStart"/>
            <w:r w:rsidRPr="00B4085A">
              <w:rPr>
                <w:rFonts w:ascii="Sylfaen" w:hAnsi="Sylfaen" w:cs="Sylfaen"/>
              </w:rPr>
              <w:t>արձանագրությունների</w:t>
            </w:r>
            <w:proofErr w:type="spellEnd"/>
            <w:r w:rsidRPr="00B4085A">
              <w:t xml:space="preserve"> </w:t>
            </w:r>
            <w:proofErr w:type="spellStart"/>
            <w:r w:rsidRPr="00B4085A">
              <w:rPr>
                <w:rFonts w:ascii="Sylfaen" w:hAnsi="Sylfaen" w:cs="Sylfaen"/>
              </w:rPr>
              <w:t>հետ</w:t>
            </w:r>
            <w:proofErr w:type="spellEnd"/>
            <w:r w:rsidRPr="00B4085A">
              <w:t xml:space="preserve"> </w:t>
            </w:r>
            <w:proofErr w:type="spellStart"/>
            <w:r w:rsidRPr="00B4085A">
              <w:rPr>
                <w:rFonts w:ascii="Sylfaen" w:hAnsi="Sylfaen" w:cs="Sylfaen"/>
              </w:rPr>
              <w:t>մեկտեղ</w:t>
            </w:r>
            <w:proofErr w:type="spellEnd"/>
            <w:r w:rsidRPr="00B4085A">
              <w:t>:</w:t>
            </w:r>
          </w:p>
          <w:p w14:paraId="02310680" w14:textId="77777777" w:rsidR="00B4085A" w:rsidRPr="00B4085A" w:rsidRDefault="00B4085A" w:rsidP="00B4085A">
            <w:pPr>
              <w:pStyle w:val="ListParagraph"/>
              <w:ind w:left="360" w:right="180"/>
              <w:jc w:val="both"/>
            </w:pPr>
            <w:r w:rsidRPr="00B4085A">
              <w:t xml:space="preserve">•  </w:t>
            </w:r>
            <w:proofErr w:type="spellStart"/>
            <w:r w:rsidRPr="00B4085A">
              <w:rPr>
                <w:rFonts w:ascii="Sylfaen" w:hAnsi="Sylfaen" w:cs="Sylfaen"/>
              </w:rPr>
              <w:t>Ավարտական</w:t>
            </w:r>
            <w:proofErr w:type="spellEnd"/>
            <w:r w:rsidRPr="00B4085A">
              <w:t xml:space="preserve"> </w:t>
            </w:r>
            <w:proofErr w:type="spellStart"/>
            <w:r w:rsidRPr="00B4085A">
              <w:rPr>
                <w:rFonts w:ascii="Sylfaen" w:hAnsi="Sylfaen" w:cs="Sylfaen"/>
              </w:rPr>
              <w:t>հաշվետվությունը</w:t>
            </w:r>
            <w:proofErr w:type="spellEnd"/>
            <w:r w:rsidRPr="00B4085A">
              <w:t xml:space="preserve"> </w:t>
            </w:r>
            <w:proofErr w:type="spellStart"/>
            <w:r w:rsidRPr="00B4085A">
              <w:rPr>
                <w:rFonts w:ascii="Sylfaen" w:hAnsi="Sylfaen" w:cs="Sylfaen"/>
              </w:rPr>
              <w:t>ներկայացվում</w:t>
            </w:r>
            <w:proofErr w:type="spellEnd"/>
            <w:r w:rsidRPr="00B4085A">
              <w:t xml:space="preserve"> </w:t>
            </w:r>
            <w:r w:rsidRPr="00B4085A">
              <w:rPr>
                <w:rFonts w:ascii="Sylfaen" w:hAnsi="Sylfaen" w:cs="Sylfaen"/>
              </w:rPr>
              <w:t>է</w:t>
            </w:r>
            <w:r w:rsidRPr="00B4085A">
              <w:t xml:space="preserve"> </w:t>
            </w:r>
            <w:proofErr w:type="spellStart"/>
            <w:r w:rsidRPr="00B4085A">
              <w:rPr>
                <w:rFonts w:ascii="Sylfaen" w:hAnsi="Sylfaen" w:cs="Sylfaen"/>
              </w:rPr>
              <w:t>շինարարական</w:t>
            </w:r>
            <w:proofErr w:type="spellEnd"/>
            <w:r w:rsidRPr="00B4085A">
              <w:t xml:space="preserve"> </w:t>
            </w:r>
            <w:proofErr w:type="spellStart"/>
            <w:r w:rsidRPr="00B4085A">
              <w:rPr>
                <w:rFonts w:ascii="Sylfaen" w:hAnsi="Sylfaen" w:cs="Sylfaen"/>
              </w:rPr>
              <w:t>աշխատանքների</w:t>
            </w:r>
            <w:proofErr w:type="spellEnd"/>
            <w:r w:rsidRPr="00B4085A">
              <w:t xml:space="preserve"> </w:t>
            </w:r>
            <w:proofErr w:type="spellStart"/>
            <w:r w:rsidRPr="00B4085A">
              <w:rPr>
                <w:rFonts w:ascii="Sylfaen" w:hAnsi="Sylfaen" w:cs="Sylfaen"/>
              </w:rPr>
              <w:t>ավարտական</w:t>
            </w:r>
            <w:proofErr w:type="spellEnd"/>
            <w:r w:rsidRPr="00B4085A">
              <w:t xml:space="preserve"> </w:t>
            </w:r>
            <w:proofErr w:type="spellStart"/>
            <w:r w:rsidRPr="00B4085A">
              <w:rPr>
                <w:rFonts w:ascii="Sylfaen" w:hAnsi="Sylfaen" w:cs="Sylfaen"/>
              </w:rPr>
              <w:t>կատարողական</w:t>
            </w:r>
            <w:proofErr w:type="spellEnd"/>
            <w:r w:rsidRPr="00B4085A">
              <w:t xml:space="preserve"> </w:t>
            </w:r>
            <w:proofErr w:type="spellStart"/>
            <w:r w:rsidRPr="00B4085A">
              <w:rPr>
                <w:rFonts w:ascii="Sylfaen" w:hAnsi="Sylfaen" w:cs="Sylfaen"/>
              </w:rPr>
              <w:t>արձանագրությունը</w:t>
            </w:r>
            <w:proofErr w:type="spellEnd"/>
            <w:r w:rsidRPr="00B4085A">
              <w:t xml:space="preserve"> </w:t>
            </w:r>
            <w:proofErr w:type="spellStart"/>
            <w:r w:rsidRPr="00B4085A">
              <w:rPr>
                <w:rFonts w:ascii="Sylfaen" w:hAnsi="Sylfaen" w:cs="Sylfaen"/>
              </w:rPr>
              <w:t>Ծառայություն</w:t>
            </w:r>
            <w:proofErr w:type="spellEnd"/>
            <w:r w:rsidRPr="00B4085A">
              <w:t xml:space="preserve"> </w:t>
            </w:r>
            <w:proofErr w:type="spellStart"/>
            <w:r w:rsidRPr="00B4085A">
              <w:rPr>
                <w:rFonts w:ascii="Sylfaen" w:hAnsi="Sylfaen" w:cs="Sylfaen"/>
              </w:rPr>
              <w:t>մատուցողի</w:t>
            </w:r>
            <w:proofErr w:type="spellEnd"/>
            <w:r w:rsidRPr="00B4085A">
              <w:t xml:space="preserve"> </w:t>
            </w:r>
            <w:proofErr w:type="spellStart"/>
            <w:r w:rsidRPr="00B4085A">
              <w:rPr>
                <w:rFonts w:ascii="Sylfaen" w:hAnsi="Sylfaen" w:cs="Sylfaen"/>
              </w:rPr>
              <w:t>կողմից</w:t>
            </w:r>
            <w:proofErr w:type="spellEnd"/>
            <w:r w:rsidRPr="00B4085A">
              <w:t xml:space="preserve"> </w:t>
            </w:r>
            <w:proofErr w:type="spellStart"/>
            <w:r w:rsidRPr="00B4085A">
              <w:rPr>
                <w:rFonts w:ascii="Sylfaen" w:hAnsi="Sylfaen" w:cs="Sylfaen"/>
              </w:rPr>
              <w:t>ստորագրելուց</w:t>
            </w:r>
            <w:proofErr w:type="spellEnd"/>
            <w:r w:rsidRPr="00B4085A">
              <w:t xml:space="preserve"> </w:t>
            </w:r>
            <w:proofErr w:type="spellStart"/>
            <w:r w:rsidRPr="00B4085A">
              <w:rPr>
                <w:rFonts w:ascii="Sylfaen" w:hAnsi="Sylfaen" w:cs="Sylfaen"/>
              </w:rPr>
              <w:t>հետո</w:t>
            </w:r>
            <w:proofErr w:type="spellEnd"/>
            <w:r w:rsidRPr="00B4085A">
              <w:t xml:space="preserve"> </w:t>
            </w:r>
            <w:proofErr w:type="spellStart"/>
            <w:r w:rsidRPr="00B4085A">
              <w:rPr>
                <w:rFonts w:ascii="Sylfaen" w:hAnsi="Sylfaen" w:cs="Sylfaen"/>
              </w:rPr>
              <w:t>հինգ</w:t>
            </w:r>
            <w:proofErr w:type="spellEnd"/>
            <w:r w:rsidRPr="00B4085A">
              <w:t xml:space="preserve"> </w:t>
            </w:r>
            <w:proofErr w:type="spellStart"/>
            <w:r w:rsidRPr="00B4085A">
              <w:rPr>
                <w:rFonts w:ascii="Sylfaen" w:hAnsi="Sylfaen" w:cs="Sylfaen"/>
              </w:rPr>
              <w:t>աշխատանքային</w:t>
            </w:r>
            <w:proofErr w:type="spellEnd"/>
            <w:r w:rsidRPr="00B4085A">
              <w:t xml:space="preserve"> </w:t>
            </w:r>
            <w:proofErr w:type="spellStart"/>
            <w:r w:rsidRPr="00B4085A">
              <w:rPr>
                <w:rFonts w:ascii="Sylfaen" w:hAnsi="Sylfaen" w:cs="Sylfaen"/>
              </w:rPr>
              <w:t>օրվա</w:t>
            </w:r>
            <w:proofErr w:type="spellEnd"/>
            <w:r w:rsidRPr="00B4085A">
              <w:t xml:space="preserve"> </w:t>
            </w:r>
            <w:proofErr w:type="spellStart"/>
            <w:r w:rsidRPr="00B4085A">
              <w:rPr>
                <w:rFonts w:ascii="Sylfaen" w:hAnsi="Sylfaen" w:cs="Sylfaen"/>
              </w:rPr>
              <w:t>ընթացքում</w:t>
            </w:r>
            <w:proofErr w:type="spellEnd"/>
            <w:r w:rsidRPr="00B4085A">
              <w:t xml:space="preserve">:  </w:t>
            </w:r>
          </w:p>
          <w:p w14:paraId="2DD2FFF1" w14:textId="77777777" w:rsidR="00B4085A" w:rsidRPr="00B4085A" w:rsidRDefault="00B4085A" w:rsidP="00B4085A">
            <w:pPr>
              <w:pStyle w:val="ListParagraph"/>
              <w:ind w:left="360" w:right="180"/>
              <w:jc w:val="both"/>
            </w:pPr>
            <w:r w:rsidRPr="00B4085A">
              <w:t xml:space="preserve">                                                     </w:t>
            </w:r>
          </w:p>
          <w:p w14:paraId="12B1972C" w14:textId="77777777" w:rsidR="00B4085A" w:rsidRPr="00B4085A" w:rsidRDefault="00B4085A" w:rsidP="00B4085A">
            <w:pPr>
              <w:pStyle w:val="ListParagraph"/>
              <w:ind w:left="360" w:right="180"/>
              <w:jc w:val="both"/>
            </w:pPr>
            <w:r w:rsidRPr="00B4085A">
              <w:t>*</w:t>
            </w:r>
            <w:proofErr w:type="spellStart"/>
            <w:r w:rsidRPr="00B4085A">
              <w:rPr>
                <w:rFonts w:ascii="Sylfaen" w:hAnsi="Sylfaen" w:cs="Sylfaen"/>
              </w:rPr>
              <w:t>Մասնակիցը</w:t>
            </w:r>
            <w:proofErr w:type="spellEnd"/>
            <w:r w:rsidRPr="00B4085A">
              <w:t xml:space="preserve"> </w:t>
            </w:r>
            <w:proofErr w:type="spellStart"/>
            <w:r w:rsidRPr="00B4085A">
              <w:rPr>
                <w:rFonts w:ascii="Sylfaen" w:hAnsi="Sylfaen" w:cs="Sylfaen"/>
              </w:rPr>
              <w:t>պետք</w:t>
            </w:r>
            <w:proofErr w:type="spellEnd"/>
            <w:r w:rsidRPr="00B4085A">
              <w:t xml:space="preserve"> </w:t>
            </w:r>
            <w:r w:rsidRPr="00B4085A">
              <w:rPr>
                <w:rFonts w:ascii="Sylfaen" w:hAnsi="Sylfaen" w:cs="Sylfaen"/>
              </w:rPr>
              <w:t>է</w:t>
            </w:r>
            <w:r w:rsidRPr="00B4085A">
              <w:t xml:space="preserve"> </w:t>
            </w:r>
            <w:proofErr w:type="spellStart"/>
            <w:r w:rsidRPr="00B4085A">
              <w:rPr>
                <w:rFonts w:ascii="Sylfaen" w:hAnsi="Sylfaen" w:cs="Sylfaen"/>
              </w:rPr>
              <w:t>ունենա</w:t>
            </w:r>
            <w:proofErr w:type="spellEnd"/>
            <w:r w:rsidRPr="00B4085A">
              <w:t xml:space="preserve"> </w:t>
            </w:r>
            <w:proofErr w:type="spellStart"/>
            <w:r w:rsidRPr="00B4085A">
              <w:rPr>
                <w:rFonts w:ascii="Sylfaen" w:hAnsi="Sylfaen" w:cs="Sylfaen"/>
              </w:rPr>
              <w:t>շինարարության</w:t>
            </w:r>
            <w:proofErr w:type="spellEnd"/>
            <w:r w:rsidRPr="00B4085A">
              <w:t xml:space="preserve"> </w:t>
            </w:r>
            <w:proofErr w:type="spellStart"/>
            <w:r w:rsidRPr="00B4085A">
              <w:rPr>
                <w:rFonts w:ascii="Sylfaen" w:hAnsi="Sylfaen" w:cs="Sylfaen"/>
              </w:rPr>
              <w:t>որակի</w:t>
            </w:r>
            <w:proofErr w:type="spellEnd"/>
            <w:r w:rsidRPr="00B4085A">
              <w:t xml:space="preserve"> </w:t>
            </w:r>
            <w:proofErr w:type="spellStart"/>
            <w:r w:rsidRPr="00B4085A">
              <w:rPr>
                <w:rFonts w:ascii="Sylfaen" w:hAnsi="Sylfaen" w:cs="Sylfaen"/>
              </w:rPr>
              <w:t>տեխնիկական</w:t>
            </w:r>
            <w:proofErr w:type="spellEnd"/>
            <w:r w:rsidRPr="00B4085A">
              <w:t xml:space="preserve"> </w:t>
            </w:r>
            <w:proofErr w:type="spellStart"/>
            <w:r w:rsidRPr="00B4085A">
              <w:rPr>
                <w:rFonts w:ascii="Sylfaen" w:hAnsi="Sylfaen" w:cs="Sylfaen"/>
              </w:rPr>
              <w:t>հսկողության</w:t>
            </w:r>
            <w:proofErr w:type="spellEnd"/>
            <w:r w:rsidRPr="00B4085A">
              <w:t xml:space="preserve"> </w:t>
            </w:r>
            <w:proofErr w:type="spellStart"/>
            <w:r w:rsidRPr="00B4085A">
              <w:rPr>
                <w:rFonts w:ascii="Sylfaen" w:hAnsi="Sylfaen" w:cs="Sylfaen"/>
              </w:rPr>
              <w:t>առնվազն</w:t>
            </w:r>
            <w:proofErr w:type="spellEnd"/>
            <w:r w:rsidRPr="00B4085A">
              <w:t xml:space="preserve"> 2-</w:t>
            </w:r>
            <w:r w:rsidRPr="00B4085A">
              <w:rPr>
                <w:rFonts w:ascii="Sylfaen" w:hAnsi="Sylfaen" w:cs="Sylfaen"/>
              </w:rPr>
              <w:t>րդ</w:t>
            </w:r>
            <w:r w:rsidRPr="00B4085A">
              <w:t xml:space="preserve"> </w:t>
            </w:r>
            <w:proofErr w:type="spellStart"/>
            <w:r w:rsidRPr="00B4085A">
              <w:rPr>
                <w:rFonts w:ascii="Sylfaen" w:hAnsi="Sylfaen" w:cs="Sylfaen"/>
              </w:rPr>
              <w:t>դասի</w:t>
            </w:r>
            <w:proofErr w:type="spellEnd"/>
            <w:r w:rsidRPr="00B4085A">
              <w:t xml:space="preserve"> </w:t>
            </w:r>
            <w:proofErr w:type="spellStart"/>
            <w:r w:rsidRPr="00B4085A">
              <w:rPr>
                <w:rFonts w:ascii="Sylfaen" w:hAnsi="Sylfaen" w:cs="Sylfaen"/>
              </w:rPr>
              <w:t>լիցենզիա</w:t>
            </w:r>
            <w:proofErr w:type="spellEnd"/>
            <w:r w:rsidRPr="00B4085A">
              <w:rPr>
                <w:rFonts w:ascii="Sylfaen" w:hAnsi="Sylfaen" w:cs="Sylfaen"/>
              </w:rPr>
              <w:t>՝</w:t>
            </w:r>
            <w:r w:rsidRPr="00B4085A">
              <w:t xml:space="preserve"> </w:t>
            </w:r>
            <w:proofErr w:type="spellStart"/>
            <w:r w:rsidRPr="00B4085A">
              <w:rPr>
                <w:rFonts w:ascii="Sylfaen" w:hAnsi="Sylfaen" w:cs="Sylfaen"/>
              </w:rPr>
              <w:t>ըստ</w:t>
            </w:r>
            <w:proofErr w:type="spellEnd"/>
            <w:r w:rsidRPr="00B4085A">
              <w:t xml:space="preserve"> </w:t>
            </w:r>
            <w:proofErr w:type="spellStart"/>
            <w:r w:rsidRPr="00B4085A">
              <w:rPr>
                <w:rFonts w:ascii="Sylfaen" w:hAnsi="Sylfaen" w:cs="Sylfaen"/>
              </w:rPr>
              <w:t>քաղաքաշինության</w:t>
            </w:r>
            <w:proofErr w:type="spellEnd"/>
            <w:r w:rsidRPr="00B4085A">
              <w:t xml:space="preserve"> </w:t>
            </w:r>
            <w:proofErr w:type="spellStart"/>
            <w:r w:rsidRPr="00B4085A">
              <w:rPr>
                <w:rFonts w:ascii="Sylfaen" w:hAnsi="Sylfaen" w:cs="Sylfaen"/>
              </w:rPr>
              <w:t>հետևյալ</w:t>
            </w:r>
            <w:proofErr w:type="spellEnd"/>
            <w:r w:rsidRPr="00B4085A">
              <w:t xml:space="preserve"> </w:t>
            </w:r>
            <w:proofErr w:type="spellStart"/>
            <w:r w:rsidRPr="00B4085A">
              <w:rPr>
                <w:rFonts w:ascii="Sylfaen" w:hAnsi="Sylfaen" w:cs="Sylfaen"/>
              </w:rPr>
              <w:t>ոլորտի</w:t>
            </w:r>
            <w:proofErr w:type="spellEnd"/>
            <w:r w:rsidRPr="00B4085A">
              <w:t xml:space="preserve">` </w:t>
            </w:r>
          </w:p>
          <w:p w14:paraId="42013C90" w14:textId="77777777" w:rsidR="00B4085A" w:rsidRPr="00B4085A" w:rsidRDefault="00B4085A" w:rsidP="00B4085A">
            <w:pPr>
              <w:pStyle w:val="ListParagraph"/>
              <w:ind w:left="360" w:right="180"/>
              <w:jc w:val="both"/>
            </w:pPr>
          </w:p>
          <w:p w14:paraId="447D4863" w14:textId="77777777" w:rsidR="00B4085A" w:rsidRPr="00B4085A" w:rsidRDefault="00B4085A" w:rsidP="00B4085A">
            <w:pPr>
              <w:pStyle w:val="ListParagraph"/>
              <w:ind w:left="360" w:right="180"/>
              <w:jc w:val="both"/>
            </w:pPr>
            <w:r w:rsidRPr="00B4085A">
              <w:t xml:space="preserve">1) </w:t>
            </w:r>
            <w:proofErr w:type="spellStart"/>
            <w:r w:rsidRPr="00B4085A">
              <w:rPr>
                <w:rFonts w:ascii="Sylfaen" w:hAnsi="Sylfaen" w:cs="Sylfaen"/>
              </w:rPr>
              <w:t>բնակելի</w:t>
            </w:r>
            <w:proofErr w:type="spellEnd"/>
            <w:r w:rsidRPr="00B4085A">
              <w:t xml:space="preserve">, </w:t>
            </w:r>
            <w:proofErr w:type="spellStart"/>
            <w:r w:rsidRPr="00B4085A">
              <w:rPr>
                <w:rFonts w:ascii="Sylfaen" w:hAnsi="Sylfaen" w:cs="Sylfaen"/>
              </w:rPr>
              <w:t>հասարակական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արտադրական</w:t>
            </w:r>
            <w:proofErr w:type="spellEnd"/>
            <w:r w:rsidRPr="00B4085A">
              <w:t xml:space="preserve"> </w:t>
            </w:r>
            <w:proofErr w:type="spellStart"/>
            <w:r w:rsidRPr="00B4085A">
              <w:rPr>
                <w:rFonts w:ascii="Sylfaen" w:hAnsi="Sylfaen" w:cs="Sylfaen"/>
              </w:rPr>
              <w:t>կառույցներ</w:t>
            </w:r>
            <w:proofErr w:type="spellEnd"/>
          </w:p>
          <w:p w14:paraId="154EE345" w14:textId="77777777" w:rsidR="00B4085A" w:rsidRPr="00B4085A" w:rsidRDefault="00B4085A" w:rsidP="00B4085A">
            <w:pPr>
              <w:pStyle w:val="ListParagraph"/>
              <w:ind w:left="360" w:right="180"/>
              <w:jc w:val="both"/>
            </w:pPr>
            <w:r w:rsidRPr="00B4085A">
              <w:t xml:space="preserve">2) </w:t>
            </w:r>
            <w:proofErr w:type="spellStart"/>
            <w:r w:rsidRPr="00B4085A">
              <w:rPr>
                <w:rFonts w:ascii="Sylfaen" w:hAnsi="Sylfaen" w:cs="Sylfaen"/>
              </w:rPr>
              <w:t>էլեկտրամատակարարում</w:t>
            </w:r>
            <w:proofErr w:type="spellEnd"/>
            <w:r w:rsidRPr="00B4085A">
              <w:t xml:space="preserve"> (</w:t>
            </w:r>
            <w:proofErr w:type="spellStart"/>
            <w:r w:rsidRPr="00B4085A">
              <w:rPr>
                <w:rFonts w:ascii="Sylfaen" w:hAnsi="Sylfaen" w:cs="Sylfaen"/>
              </w:rPr>
              <w:t>էլեկտրամատակարարման</w:t>
            </w:r>
            <w:proofErr w:type="spellEnd"/>
            <w:r w:rsidRPr="00B4085A">
              <w:t xml:space="preserve">, </w:t>
            </w:r>
            <w:proofErr w:type="spellStart"/>
            <w:r w:rsidRPr="00B4085A">
              <w:rPr>
                <w:rFonts w:ascii="Sylfaen" w:hAnsi="Sylfaen" w:cs="Sylfaen"/>
              </w:rPr>
              <w:t>էլեկտրալուսավորման</w:t>
            </w:r>
            <w:proofErr w:type="spellEnd"/>
            <w:r w:rsidRPr="00B4085A">
              <w:t xml:space="preserve"> </w:t>
            </w:r>
            <w:proofErr w:type="spellStart"/>
            <w:r w:rsidRPr="00B4085A">
              <w:rPr>
                <w:rFonts w:ascii="Sylfaen" w:hAnsi="Sylfaen" w:cs="Sylfaen"/>
              </w:rPr>
              <w:t>ներքին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արտաքին</w:t>
            </w:r>
            <w:proofErr w:type="spellEnd"/>
            <w:r w:rsidRPr="00B4085A">
              <w:t xml:space="preserve"> </w:t>
            </w:r>
            <w:proofErr w:type="spellStart"/>
            <w:r w:rsidRPr="00B4085A">
              <w:rPr>
                <w:rFonts w:ascii="Sylfaen" w:hAnsi="Sylfaen" w:cs="Sylfaen"/>
              </w:rPr>
              <w:t>ցանցեր</w:t>
            </w:r>
            <w:proofErr w:type="spellEnd"/>
            <w:r w:rsidRPr="00B4085A">
              <w:t xml:space="preserve">, </w:t>
            </w:r>
            <w:proofErr w:type="spellStart"/>
            <w:r w:rsidRPr="00B4085A">
              <w:rPr>
                <w:rFonts w:ascii="Sylfaen" w:hAnsi="Sylfaen" w:cs="Sylfaen"/>
              </w:rPr>
              <w:t>էլեկտրամատակարարման</w:t>
            </w:r>
            <w:proofErr w:type="spellEnd"/>
            <w:r w:rsidRPr="00B4085A">
              <w:t xml:space="preserve"> </w:t>
            </w:r>
            <w:proofErr w:type="spellStart"/>
            <w:r w:rsidRPr="00B4085A">
              <w:rPr>
                <w:rFonts w:ascii="Sylfaen" w:hAnsi="Sylfaen" w:cs="Sylfaen"/>
              </w:rPr>
              <w:t>համակարգեր</w:t>
            </w:r>
            <w:proofErr w:type="spellEnd"/>
            <w:r w:rsidRPr="00B4085A">
              <w:t xml:space="preserve">, </w:t>
            </w:r>
            <w:proofErr w:type="spellStart"/>
            <w:r w:rsidRPr="00B4085A">
              <w:rPr>
                <w:rFonts w:ascii="Sylfaen" w:hAnsi="Sylfaen" w:cs="Sylfaen"/>
              </w:rPr>
              <w:t>ֆոտովոլտային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հողմաէներգետիկ</w:t>
            </w:r>
            <w:proofErr w:type="spellEnd"/>
            <w:r w:rsidRPr="00B4085A">
              <w:t xml:space="preserve"> </w:t>
            </w:r>
            <w:proofErr w:type="spellStart"/>
            <w:r w:rsidRPr="00B4085A">
              <w:rPr>
                <w:rFonts w:ascii="Sylfaen" w:hAnsi="Sylfaen" w:cs="Sylfaen"/>
              </w:rPr>
              <w:t>կայաններ</w:t>
            </w:r>
            <w:proofErr w:type="spellEnd"/>
            <w:r w:rsidRPr="00B4085A">
              <w:t xml:space="preserve">) </w:t>
            </w:r>
          </w:p>
          <w:p w14:paraId="0E7197B9" w14:textId="77777777" w:rsidR="00B4085A" w:rsidRPr="00B4085A" w:rsidRDefault="00B4085A" w:rsidP="00B4085A">
            <w:pPr>
              <w:pStyle w:val="ListParagraph"/>
              <w:ind w:left="360" w:right="180"/>
              <w:jc w:val="both"/>
            </w:pPr>
            <w:r w:rsidRPr="00B4085A">
              <w:t xml:space="preserve">3) </w:t>
            </w:r>
            <w:proofErr w:type="spellStart"/>
            <w:r w:rsidRPr="00B4085A">
              <w:rPr>
                <w:rFonts w:ascii="Sylfaen" w:hAnsi="Sylfaen" w:cs="Sylfaen"/>
              </w:rPr>
              <w:t>ջրամատակարարում</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ջրահեռացում</w:t>
            </w:r>
            <w:proofErr w:type="spellEnd"/>
            <w:r w:rsidRPr="00B4085A">
              <w:t xml:space="preserve"> (</w:t>
            </w:r>
            <w:proofErr w:type="spellStart"/>
            <w:r w:rsidRPr="00B4085A">
              <w:rPr>
                <w:rFonts w:ascii="Sylfaen" w:hAnsi="Sylfaen" w:cs="Sylfaen"/>
              </w:rPr>
              <w:t>ջրամատա</w:t>
            </w:r>
            <w:r w:rsidRPr="00B4085A">
              <w:t>-</w:t>
            </w:r>
            <w:r w:rsidRPr="00B4085A">
              <w:rPr>
                <w:rFonts w:ascii="Sylfaen" w:hAnsi="Sylfaen" w:cs="Sylfaen"/>
              </w:rPr>
              <w:t>կարարման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ջրահեռացման</w:t>
            </w:r>
            <w:proofErr w:type="spellEnd"/>
            <w:r w:rsidRPr="00B4085A">
              <w:t xml:space="preserve"> </w:t>
            </w:r>
            <w:proofErr w:type="spellStart"/>
            <w:r w:rsidRPr="00B4085A">
              <w:rPr>
                <w:rFonts w:ascii="Sylfaen" w:hAnsi="Sylfaen" w:cs="Sylfaen"/>
              </w:rPr>
              <w:lastRenderedPageBreak/>
              <w:t>ներքին</w:t>
            </w:r>
            <w:proofErr w:type="spellEnd"/>
            <w:r w:rsidRPr="00B4085A">
              <w:t xml:space="preserve"> </w:t>
            </w:r>
            <w:r w:rsidRPr="00B4085A">
              <w:rPr>
                <w:rFonts w:ascii="Sylfaen" w:hAnsi="Sylfaen" w:cs="Sylfaen"/>
              </w:rPr>
              <w:t>և</w:t>
            </w:r>
            <w:r w:rsidRPr="00B4085A">
              <w:t xml:space="preserve"> </w:t>
            </w:r>
            <w:proofErr w:type="spellStart"/>
            <w:r w:rsidRPr="00B4085A">
              <w:rPr>
                <w:rFonts w:ascii="Sylfaen" w:hAnsi="Sylfaen" w:cs="Sylfaen"/>
              </w:rPr>
              <w:t>արտաքին</w:t>
            </w:r>
            <w:proofErr w:type="spellEnd"/>
            <w:r w:rsidRPr="00B4085A">
              <w:t xml:space="preserve"> </w:t>
            </w:r>
            <w:proofErr w:type="spellStart"/>
            <w:r w:rsidRPr="00B4085A">
              <w:rPr>
                <w:rFonts w:ascii="Sylfaen" w:hAnsi="Sylfaen" w:cs="Sylfaen"/>
              </w:rPr>
              <w:t>ցանցեր</w:t>
            </w:r>
            <w:proofErr w:type="spellEnd"/>
            <w:r w:rsidRPr="00B4085A">
              <w:t xml:space="preserve">, </w:t>
            </w:r>
            <w:proofErr w:type="spellStart"/>
            <w:r w:rsidRPr="00B4085A">
              <w:rPr>
                <w:rFonts w:ascii="Sylfaen" w:hAnsi="Sylfaen" w:cs="Sylfaen"/>
              </w:rPr>
              <w:t>հիդրոմելորացիա</w:t>
            </w:r>
            <w:proofErr w:type="spellEnd"/>
            <w:r w:rsidRPr="00B4085A">
              <w:t>)</w:t>
            </w:r>
          </w:p>
          <w:p w14:paraId="36D65CE3" w14:textId="77777777" w:rsidR="00B4085A" w:rsidRPr="00B4085A" w:rsidRDefault="00B4085A" w:rsidP="00B4085A">
            <w:pPr>
              <w:ind w:right="180"/>
              <w:jc w:val="both"/>
            </w:pPr>
          </w:p>
          <w:p w14:paraId="6074383B" w14:textId="58B651A5" w:rsidR="00B4085A" w:rsidRPr="00B4085A" w:rsidRDefault="00B4085A" w:rsidP="00B4085A">
            <w:pPr>
              <w:jc w:val="both"/>
            </w:pPr>
            <w:proofErr w:type="spellStart"/>
            <w:r w:rsidRPr="00B4085A">
              <w:t>Շինարարության</w:t>
            </w:r>
            <w:proofErr w:type="spellEnd"/>
            <w:r w:rsidRPr="00B4085A">
              <w:t xml:space="preserve"> </w:t>
            </w:r>
            <w:proofErr w:type="spellStart"/>
            <w:r w:rsidRPr="00B4085A">
              <w:t>իրականացման</w:t>
            </w:r>
            <w:proofErr w:type="spellEnd"/>
            <w:r w:rsidRPr="00B4085A">
              <w:t xml:space="preserve"> </w:t>
            </w:r>
            <w:proofErr w:type="spellStart"/>
            <w:r w:rsidRPr="00B4085A">
              <w:t>գործունեության</w:t>
            </w:r>
            <w:proofErr w:type="spellEnd"/>
            <w:r w:rsidRPr="00B4085A">
              <w:t xml:space="preserve"> </w:t>
            </w:r>
            <w:proofErr w:type="spellStart"/>
            <w:r w:rsidRPr="00B4085A">
              <w:t>լիցենզավորման</w:t>
            </w:r>
            <w:proofErr w:type="spellEnd"/>
            <w:r w:rsidRPr="00B4085A">
              <w:t xml:space="preserve"> </w:t>
            </w:r>
            <w:proofErr w:type="spellStart"/>
            <w:r w:rsidRPr="00B4085A">
              <w:t>հարաբերությունները</w:t>
            </w:r>
            <w:proofErr w:type="spellEnd"/>
            <w:r w:rsidRPr="00B4085A">
              <w:t xml:space="preserve"> </w:t>
            </w:r>
            <w:proofErr w:type="spellStart"/>
            <w:r w:rsidRPr="00B4085A">
              <w:t>կանոնակարգվում</w:t>
            </w:r>
            <w:proofErr w:type="spellEnd"/>
            <w:r w:rsidRPr="00B4085A">
              <w:t xml:space="preserve"> </w:t>
            </w:r>
            <w:proofErr w:type="spellStart"/>
            <w:r w:rsidRPr="00B4085A">
              <w:t>են</w:t>
            </w:r>
            <w:proofErr w:type="spellEnd"/>
            <w:r w:rsidRPr="00B4085A">
              <w:t xml:space="preserve"> «</w:t>
            </w:r>
            <w:proofErr w:type="spellStart"/>
            <w:r w:rsidRPr="00B4085A">
              <w:t>Լիցենզավորման</w:t>
            </w:r>
            <w:proofErr w:type="spellEnd"/>
            <w:r w:rsidRPr="00B4085A">
              <w:t xml:space="preserve"> </w:t>
            </w:r>
            <w:proofErr w:type="spellStart"/>
            <w:r w:rsidRPr="00B4085A">
              <w:t>մասին</w:t>
            </w:r>
            <w:proofErr w:type="spellEnd"/>
            <w:r w:rsidRPr="00B4085A">
              <w:t>», «</w:t>
            </w:r>
            <w:proofErr w:type="spellStart"/>
            <w:r w:rsidRPr="00B4085A">
              <w:t>Քաղաքաշինության</w:t>
            </w:r>
            <w:proofErr w:type="spellEnd"/>
            <w:r w:rsidRPr="00B4085A">
              <w:t xml:space="preserve"> </w:t>
            </w:r>
            <w:proofErr w:type="spellStart"/>
            <w:r w:rsidRPr="00B4085A">
              <w:t>մասին</w:t>
            </w:r>
            <w:proofErr w:type="spellEnd"/>
            <w:r w:rsidRPr="00B4085A">
              <w:t xml:space="preserve">» </w:t>
            </w:r>
            <w:proofErr w:type="spellStart"/>
            <w:r w:rsidRPr="00B4085A">
              <w:t>Հայաստանի</w:t>
            </w:r>
            <w:proofErr w:type="spellEnd"/>
            <w:r w:rsidRPr="00B4085A">
              <w:t xml:space="preserve"> </w:t>
            </w:r>
            <w:proofErr w:type="spellStart"/>
            <w:r w:rsidRPr="00B4085A">
              <w:t>Հանրապետության</w:t>
            </w:r>
            <w:proofErr w:type="spellEnd"/>
            <w:r w:rsidRPr="00B4085A">
              <w:t xml:space="preserve"> </w:t>
            </w:r>
            <w:proofErr w:type="spellStart"/>
            <w:r w:rsidRPr="00B4085A">
              <w:t>օրենքներով</w:t>
            </w:r>
            <w:proofErr w:type="spellEnd"/>
            <w:r w:rsidRPr="00B4085A">
              <w:t xml:space="preserve">, </w:t>
            </w:r>
            <w:proofErr w:type="spellStart"/>
            <w:r w:rsidRPr="00B4085A">
              <w:t>սույն</w:t>
            </w:r>
            <w:proofErr w:type="spellEnd"/>
            <w:r w:rsidRPr="00B4085A">
              <w:t xml:space="preserve"> </w:t>
            </w:r>
            <w:proofErr w:type="spellStart"/>
            <w:r w:rsidRPr="00B4085A">
              <w:t>կարգով</w:t>
            </w:r>
            <w:proofErr w:type="spellEnd"/>
            <w:r w:rsidRPr="00B4085A">
              <w:t xml:space="preserve"> և </w:t>
            </w:r>
            <w:proofErr w:type="spellStart"/>
            <w:r w:rsidRPr="00B4085A">
              <w:t>այլ</w:t>
            </w:r>
            <w:proofErr w:type="spellEnd"/>
            <w:r w:rsidRPr="00B4085A">
              <w:t xml:space="preserve"> </w:t>
            </w:r>
            <w:proofErr w:type="spellStart"/>
            <w:r w:rsidRPr="00B4085A">
              <w:t>իրավական</w:t>
            </w:r>
            <w:proofErr w:type="spellEnd"/>
            <w:r w:rsidRPr="00B4085A">
              <w:t xml:space="preserve"> </w:t>
            </w:r>
            <w:proofErr w:type="spellStart"/>
            <w:r w:rsidRPr="00B4085A">
              <w:t>ակտերով</w:t>
            </w:r>
            <w:proofErr w:type="spellEnd"/>
            <w:r w:rsidRPr="00B4085A">
              <w:t>:</w:t>
            </w:r>
          </w:p>
        </w:tc>
        <w:tc>
          <w:tcPr>
            <w:tcW w:w="810" w:type="dxa"/>
            <w:vAlign w:val="center"/>
          </w:tcPr>
          <w:p w14:paraId="4639C65D" w14:textId="77777777" w:rsidR="00B4085A" w:rsidRDefault="00B4085A" w:rsidP="00B4085A">
            <w:pPr>
              <w:jc w:val="center"/>
              <w:rPr>
                <w:rFonts w:ascii="GHEA Grapalat" w:hAnsi="GHEA Grapalat" w:cs="Calibri"/>
                <w:color w:val="000000"/>
                <w:sz w:val="20"/>
                <w:szCs w:val="20"/>
                <w:lang w:val="hy-AM"/>
              </w:rPr>
            </w:pPr>
          </w:p>
          <w:p w14:paraId="317BAAF6" w14:textId="77777777" w:rsidR="00B4085A" w:rsidRDefault="00B4085A" w:rsidP="00B4085A">
            <w:pPr>
              <w:jc w:val="center"/>
              <w:rPr>
                <w:rFonts w:ascii="GHEA Grapalat" w:hAnsi="GHEA Grapalat" w:cs="Calibri"/>
                <w:color w:val="000000"/>
                <w:sz w:val="20"/>
                <w:szCs w:val="20"/>
                <w:lang w:val="hy-AM"/>
              </w:rPr>
            </w:pPr>
          </w:p>
          <w:p w14:paraId="45934513" w14:textId="77777777" w:rsidR="00B4085A" w:rsidRDefault="00B4085A" w:rsidP="00B4085A">
            <w:pPr>
              <w:jc w:val="center"/>
              <w:rPr>
                <w:rFonts w:ascii="GHEA Grapalat" w:hAnsi="GHEA Grapalat" w:cs="Calibri"/>
                <w:color w:val="000000"/>
                <w:sz w:val="20"/>
                <w:szCs w:val="20"/>
                <w:lang w:val="hy-AM"/>
              </w:rPr>
            </w:pPr>
          </w:p>
          <w:p w14:paraId="1A709AF9" w14:textId="77777777" w:rsidR="00B4085A" w:rsidRDefault="00B4085A" w:rsidP="00B4085A">
            <w:pPr>
              <w:jc w:val="center"/>
              <w:rPr>
                <w:rFonts w:ascii="GHEA Grapalat" w:hAnsi="GHEA Grapalat" w:cs="Calibri"/>
                <w:color w:val="000000"/>
                <w:sz w:val="20"/>
                <w:szCs w:val="20"/>
                <w:lang w:val="hy-AM"/>
              </w:rPr>
            </w:pPr>
          </w:p>
          <w:p w14:paraId="3538C8DB" w14:textId="77777777" w:rsidR="00B4085A" w:rsidRDefault="00B4085A" w:rsidP="00B4085A">
            <w:pPr>
              <w:jc w:val="center"/>
              <w:rPr>
                <w:rFonts w:ascii="GHEA Grapalat" w:hAnsi="GHEA Grapalat" w:cs="Calibri"/>
                <w:color w:val="000000"/>
                <w:sz w:val="20"/>
                <w:szCs w:val="20"/>
                <w:lang w:val="hy-AM"/>
              </w:rPr>
            </w:pPr>
          </w:p>
          <w:p w14:paraId="2E834B0A" w14:textId="77777777" w:rsidR="00B4085A" w:rsidRDefault="00B4085A" w:rsidP="00B4085A">
            <w:pPr>
              <w:jc w:val="center"/>
              <w:rPr>
                <w:rFonts w:ascii="GHEA Grapalat" w:hAnsi="GHEA Grapalat" w:cs="Calibri"/>
                <w:color w:val="000000"/>
                <w:sz w:val="20"/>
                <w:szCs w:val="20"/>
                <w:lang w:val="hy-AM"/>
              </w:rPr>
            </w:pPr>
          </w:p>
          <w:p w14:paraId="705A7CA6" w14:textId="5E7E4E00" w:rsidR="00B4085A" w:rsidRDefault="00B4085A" w:rsidP="00B4085A">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075185B1" w14:textId="77777777" w:rsidR="00B4085A" w:rsidRDefault="00B4085A" w:rsidP="00B4085A">
            <w:pPr>
              <w:jc w:val="center"/>
              <w:rPr>
                <w:rFonts w:ascii="GHEA Grapalat" w:hAnsi="GHEA Grapalat" w:cs="Calibri"/>
                <w:color w:val="000000"/>
                <w:sz w:val="20"/>
                <w:szCs w:val="20"/>
                <w:lang w:val="hy-AM"/>
              </w:rPr>
            </w:pPr>
          </w:p>
          <w:p w14:paraId="04FE9BD1" w14:textId="77777777" w:rsidR="00B4085A" w:rsidRDefault="00B4085A" w:rsidP="00B4085A">
            <w:pPr>
              <w:jc w:val="center"/>
              <w:rPr>
                <w:rFonts w:ascii="GHEA Grapalat" w:hAnsi="GHEA Grapalat" w:cs="Calibri"/>
                <w:color w:val="000000"/>
                <w:sz w:val="20"/>
                <w:szCs w:val="20"/>
                <w:lang w:val="hy-AM"/>
              </w:rPr>
            </w:pPr>
          </w:p>
          <w:p w14:paraId="099C82B6" w14:textId="77777777" w:rsidR="00B4085A" w:rsidRDefault="00B4085A" w:rsidP="00B4085A">
            <w:pPr>
              <w:jc w:val="center"/>
              <w:rPr>
                <w:rFonts w:ascii="GHEA Grapalat" w:hAnsi="GHEA Grapalat" w:cs="Calibri"/>
                <w:color w:val="000000"/>
                <w:sz w:val="20"/>
                <w:szCs w:val="20"/>
                <w:lang w:val="hy-AM"/>
              </w:rPr>
            </w:pPr>
          </w:p>
          <w:p w14:paraId="7B1C9B2D" w14:textId="77777777" w:rsidR="00B4085A" w:rsidRDefault="00B4085A" w:rsidP="00B4085A">
            <w:pPr>
              <w:jc w:val="center"/>
              <w:rPr>
                <w:rFonts w:ascii="GHEA Grapalat" w:hAnsi="GHEA Grapalat" w:cs="Calibri"/>
                <w:color w:val="000000"/>
                <w:sz w:val="20"/>
                <w:szCs w:val="20"/>
                <w:lang w:val="hy-AM"/>
              </w:rPr>
            </w:pPr>
          </w:p>
          <w:p w14:paraId="4A69E2EF" w14:textId="77777777" w:rsidR="00B4085A" w:rsidRDefault="00B4085A" w:rsidP="00B4085A">
            <w:pPr>
              <w:jc w:val="center"/>
              <w:rPr>
                <w:rFonts w:ascii="GHEA Grapalat" w:hAnsi="GHEA Grapalat" w:cs="Calibri"/>
                <w:color w:val="000000"/>
                <w:sz w:val="20"/>
                <w:szCs w:val="20"/>
                <w:lang w:val="hy-AM"/>
              </w:rPr>
            </w:pPr>
          </w:p>
          <w:p w14:paraId="6E26073E" w14:textId="77777777" w:rsidR="00B4085A" w:rsidRDefault="00B4085A" w:rsidP="00B4085A">
            <w:pPr>
              <w:jc w:val="center"/>
              <w:rPr>
                <w:rFonts w:ascii="GHEA Grapalat" w:hAnsi="GHEA Grapalat" w:cs="Calibri"/>
                <w:color w:val="000000"/>
                <w:sz w:val="20"/>
                <w:szCs w:val="20"/>
                <w:lang w:val="hy-AM"/>
              </w:rPr>
            </w:pPr>
          </w:p>
          <w:p w14:paraId="08B178D7" w14:textId="77777777" w:rsidR="00B4085A" w:rsidRDefault="00B4085A" w:rsidP="00B4085A">
            <w:pPr>
              <w:jc w:val="center"/>
              <w:rPr>
                <w:rFonts w:ascii="GHEA Grapalat" w:hAnsi="GHEA Grapalat" w:cs="Calibri"/>
                <w:color w:val="000000"/>
                <w:sz w:val="20"/>
                <w:szCs w:val="20"/>
                <w:lang w:val="hy-AM"/>
              </w:rPr>
            </w:pPr>
          </w:p>
          <w:p w14:paraId="08F4BDE5" w14:textId="77777777" w:rsidR="00B4085A" w:rsidRDefault="00B4085A" w:rsidP="00B4085A">
            <w:pPr>
              <w:jc w:val="center"/>
              <w:rPr>
                <w:rFonts w:ascii="GHEA Grapalat" w:hAnsi="GHEA Grapalat" w:cs="Calibri"/>
                <w:color w:val="000000"/>
                <w:sz w:val="20"/>
                <w:szCs w:val="20"/>
                <w:lang w:val="hy-AM"/>
              </w:rPr>
            </w:pPr>
          </w:p>
          <w:p w14:paraId="325315F9" w14:textId="77777777" w:rsidR="00B4085A" w:rsidRDefault="00B4085A" w:rsidP="00B4085A">
            <w:pPr>
              <w:jc w:val="center"/>
              <w:rPr>
                <w:rFonts w:ascii="GHEA Grapalat" w:hAnsi="GHEA Grapalat" w:cs="Calibri"/>
                <w:color w:val="000000"/>
                <w:sz w:val="20"/>
                <w:szCs w:val="20"/>
                <w:lang w:val="hy-AM"/>
              </w:rPr>
            </w:pPr>
          </w:p>
          <w:p w14:paraId="7186A895" w14:textId="77777777" w:rsidR="00B4085A" w:rsidRDefault="00B4085A" w:rsidP="00B4085A">
            <w:pPr>
              <w:jc w:val="center"/>
              <w:rPr>
                <w:rFonts w:ascii="GHEA Grapalat" w:hAnsi="GHEA Grapalat" w:cs="Calibri"/>
                <w:color w:val="000000"/>
                <w:sz w:val="20"/>
                <w:szCs w:val="20"/>
                <w:lang w:val="hy-AM"/>
              </w:rPr>
            </w:pPr>
          </w:p>
          <w:p w14:paraId="19516441" w14:textId="77777777" w:rsidR="00B4085A" w:rsidRDefault="00B4085A" w:rsidP="00B4085A">
            <w:pPr>
              <w:jc w:val="center"/>
              <w:rPr>
                <w:rFonts w:ascii="GHEA Grapalat" w:hAnsi="GHEA Grapalat" w:cs="Calibri"/>
                <w:color w:val="000000"/>
                <w:sz w:val="20"/>
                <w:szCs w:val="20"/>
                <w:lang w:val="hy-AM"/>
              </w:rPr>
            </w:pPr>
          </w:p>
          <w:p w14:paraId="5AFAF20D" w14:textId="77777777" w:rsidR="00B4085A" w:rsidRDefault="00B4085A" w:rsidP="00B4085A">
            <w:pPr>
              <w:jc w:val="center"/>
              <w:rPr>
                <w:rFonts w:ascii="GHEA Grapalat" w:hAnsi="GHEA Grapalat" w:cs="Calibri"/>
                <w:color w:val="000000"/>
                <w:sz w:val="20"/>
                <w:szCs w:val="20"/>
                <w:lang w:val="hy-AM"/>
              </w:rPr>
            </w:pPr>
          </w:p>
          <w:p w14:paraId="667641B6" w14:textId="77777777" w:rsidR="00B4085A" w:rsidRDefault="00B4085A" w:rsidP="00B4085A">
            <w:pPr>
              <w:jc w:val="center"/>
              <w:rPr>
                <w:rFonts w:ascii="GHEA Grapalat" w:hAnsi="GHEA Grapalat" w:cs="Calibri"/>
                <w:color w:val="000000"/>
                <w:sz w:val="20"/>
                <w:szCs w:val="20"/>
                <w:lang w:val="hy-AM"/>
              </w:rPr>
            </w:pPr>
          </w:p>
          <w:p w14:paraId="30345226" w14:textId="77777777" w:rsidR="00B4085A" w:rsidRDefault="00B4085A" w:rsidP="00B4085A">
            <w:pPr>
              <w:jc w:val="center"/>
              <w:rPr>
                <w:rFonts w:ascii="GHEA Grapalat" w:hAnsi="GHEA Grapalat" w:cs="Calibri"/>
                <w:color w:val="000000"/>
                <w:sz w:val="20"/>
                <w:szCs w:val="20"/>
                <w:lang w:val="hy-AM"/>
              </w:rPr>
            </w:pPr>
          </w:p>
          <w:p w14:paraId="5525FA86" w14:textId="77777777" w:rsidR="00B4085A" w:rsidRDefault="00B4085A" w:rsidP="00B4085A">
            <w:pPr>
              <w:jc w:val="center"/>
              <w:rPr>
                <w:rFonts w:ascii="GHEA Grapalat" w:hAnsi="GHEA Grapalat" w:cs="Calibri"/>
                <w:color w:val="000000"/>
                <w:sz w:val="20"/>
                <w:szCs w:val="20"/>
                <w:lang w:val="hy-AM"/>
              </w:rPr>
            </w:pPr>
          </w:p>
          <w:p w14:paraId="448397D7" w14:textId="77777777" w:rsidR="00B4085A" w:rsidRDefault="00B4085A" w:rsidP="00B4085A">
            <w:pPr>
              <w:jc w:val="center"/>
              <w:rPr>
                <w:rFonts w:ascii="GHEA Grapalat" w:hAnsi="GHEA Grapalat" w:cs="Calibri"/>
                <w:color w:val="000000"/>
                <w:sz w:val="20"/>
                <w:szCs w:val="20"/>
                <w:lang w:val="hy-AM"/>
              </w:rPr>
            </w:pPr>
          </w:p>
          <w:p w14:paraId="4727A2F9" w14:textId="77777777" w:rsidR="00B4085A" w:rsidRDefault="00B4085A" w:rsidP="00B4085A">
            <w:pPr>
              <w:jc w:val="center"/>
              <w:rPr>
                <w:rFonts w:ascii="GHEA Grapalat" w:hAnsi="GHEA Grapalat" w:cs="Calibri"/>
                <w:color w:val="000000"/>
                <w:sz w:val="20"/>
                <w:szCs w:val="20"/>
                <w:lang w:val="hy-AM"/>
              </w:rPr>
            </w:pPr>
          </w:p>
          <w:p w14:paraId="6C68533D" w14:textId="77777777" w:rsidR="00B4085A" w:rsidRDefault="00B4085A" w:rsidP="00B4085A">
            <w:pPr>
              <w:jc w:val="center"/>
              <w:rPr>
                <w:rFonts w:ascii="GHEA Grapalat" w:hAnsi="GHEA Grapalat" w:cs="Calibri"/>
                <w:color w:val="000000"/>
                <w:sz w:val="20"/>
                <w:szCs w:val="20"/>
                <w:lang w:val="hy-AM"/>
              </w:rPr>
            </w:pPr>
          </w:p>
          <w:p w14:paraId="476C9179" w14:textId="77777777" w:rsidR="00B4085A" w:rsidRDefault="00B4085A" w:rsidP="00B4085A">
            <w:pPr>
              <w:jc w:val="center"/>
              <w:rPr>
                <w:rFonts w:ascii="GHEA Grapalat" w:hAnsi="GHEA Grapalat" w:cs="Calibri"/>
                <w:color w:val="000000"/>
                <w:sz w:val="20"/>
                <w:szCs w:val="20"/>
                <w:lang w:val="hy-AM"/>
              </w:rPr>
            </w:pPr>
          </w:p>
          <w:p w14:paraId="77447F70" w14:textId="77777777" w:rsidR="00B4085A" w:rsidRDefault="00B4085A" w:rsidP="00B4085A">
            <w:pPr>
              <w:jc w:val="center"/>
              <w:rPr>
                <w:rFonts w:ascii="GHEA Grapalat" w:hAnsi="GHEA Grapalat" w:cs="Calibri"/>
                <w:color w:val="000000"/>
                <w:sz w:val="20"/>
                <w:szCs w:val="20"/>
                <w:lang w:val="hy-AM"/>
              </w:rPr>
            </w:pPr>
          </w:p>
          <w:p w14:paraId="544D48D7" w14:textId="77777777" w:rsidR="00B4085A" w:rsidRDefault="00B4085A" w:rsidP="00B4085A">
            <w:pPr>
              <w:jc w:val="center"/>
              <w:rPr>
                <w:rFonts w:ascii="GHEA Grapalat" w:hAnsi="GHEA Grapalat" w:cs="Calibri"/>
                <w:color w:val="000000"/>
                <w:sz w:val="20"/>
                <w:szCs w:val="20"/>
                <w:lang w:val="hy-AM"/>
              </w:rPr>
            </w:pPr>
          </w:p>
          <w:p w14:paraId="2095B9FA" w14:textId="77777777" w:rsidR="00B4085A" w:rsidRDefault="00B4085A" w:rsidP="00B4085A">
            <w:pPr>
              <w:jc w:val="center"/>
              <w:rPr>
                <w:rFonts w:ascii="GHEA Grapalat" w:hAnsi="GHEA Grapalat" w:cs="Calibri"/>
                <w:color w:val="000000"/>
                <w:sz w:val="20"/>
                <w:szCs w:val="20"/>
                <w:lang w:val="hy-AM"/>
              </w:rPr>
            </w:pPr>
          </w:p>
          <w:p w14:paraId="75C4C17B" w14:textId="77777777" w:rsidR="00B4085A" w:rsidRDefault="00B4085A" w:rsidP="00B4085A">
            <w:pPr>
              <w:rPr>
                <w:rFonts w:ascii="GHEA Grapalat" w:hAnsi="GHEA Grapalat" w:cs="Calibri"/>
                <w:color w:val="000000"/>
                <w:sz w:val="20"/>
                <w:szCs w:val="20"/>
                <w:lang w:val="hy-AM"/>
              </w:rPr>
            </w:pPr>
          </w:p>
          <w:p w14:paraId="1D3DE940" w14:textId="77777777" w:rsidR="00B4085A" w:rsidRDefault="00B4085A" w:rsidP="00B4085A">
            <w:pPr>
              <w:rPr>
                <w:rFonts w:ascii="GHEA Grapalat" w:hAnsi="GHEA Grapalat" w:cs="Calibri"/>
                <w:color w:val="000000"/>
                <w:sz w:val="20"/>
                <w:szCs w:val="20"/>
                <w:lang w:val="hy-AM"/>
              </w:rPr>
            </w:pPr>
          </w:p>
          <w:p w14:paraId="3A3A8115" w14:textId="7A9219B3" w:rsidR="00B4085A" w:rsidRPr="00D80CD8" w:rsidRDefault="00B4085A" w:rsidP="00B4085A">
            <w:pPr>
              <w:rPr>
                <w:rFonts w:ascii="GHEA Grapalat" w:hAnsi="GHEA Grapalat" w:cs="Calibri"/>
                <w:color w:val="000000"/>
                <w:sz w:val="20"/>
                <w:szCs w:val="20"/>
                <w:lang w:val="hy-AM"/>
              </w:rPr>
            </w:pPr>
          </w:p>
          <w:p w14:paraId="46867251" w14:textId="77777777" w:rsidR="00B4085A" w:rsidRPr="00453E01" w:rsidRDefault="00B4085A" w:rsidP="00B4085A">
            <w:pPr>
              <w:jc w:val="center"/>
              <w:rPr>
                <w:rFonts w:ascii="GHEA Grapalat" w:hAnsi="GHEA Grapalat"/>
                <w:sz w:val="20"/>
                <w:lang w:val="hy-AM"/>
              </w:rPr>
            </w:pPr>
          </w:p>
        </w:tc>
        <w:tc>
          <w:tcPr>
            <w:tcW w:w="1170" w:type="dxa"/>
            <w:vAlign w:val="center"/>
          </w:tcPr>
          <w:p w14:paraId="5A6CF1FA" w14:textId="77777777" w:rsidR="00B4085A" w:rsidRDefault="00B4085A" w:rsidP="00B4085A">
            <w:pPr>
              <w:jc w:val="center"/>
              <w:rPr>
                <w:rFonts w:ascii="GHEA Grapalat" w:hAnsi="GHEA Grapalat"/>
                <w:sz w:val="20"/>
                <w:lang w:val="hy-AM"/>
              </w:rPr>
            </w:pPr>
          </w:p>
          <w:p w14:paraId="208BDF76" w14:textId="77777777" w:rsidR="00B4085A" w:rsidRDefault="00B4085A" w:rsidP="00B4085A">
            <w:pPr>
              <w:jc w:val="center"/>
              <w:rPr>
                <w:rFonts w:ascii="GHEA Grapalat" w:hAnsi="GHEA Grapalat"/>
                <w:sz w:val="20"/>
                <w:lang w:val="hy-AM"/>
              </w:rPr>
            </w:pPr>
          </w:p>
          <w:p w14:paraId="31086AF7" w14:textId="77777777" w:rsidR="00B4085A" w:rsidRDefault="00B4085A" w:rsidP="00B4085A">
            <w:pPr>
              <w:jc w:val="center"/>
              <w:rPr>
                <w:rFonts w:ascii="GHEA Grapalat" w:hAnsi="GHEA Grapalat"/>
                <w:sz w:val="20"/>
                <w:lang w:val="hy-AM"/>
              </w:rPr>
            </w:pPr>
          </w:p>
          <w:p w14:paraId="2AFC48F1" w14:textId="77777777" w:rsidR="00B4085A" w:rsidRDefault="00B4085A" w:rsidP="00B4085A">
            <w:pPr>
              <w:jc w:val="center"/>
              <w:rPr>
                <w:rFonts w:ascii="GHEA Grapalat" w:hAnsi="GHEA Grapalat"/>
                <w:sz w:val="20"/>
                <w:lang w:val="hy-AM"/>
              </w:rPr>
            </w:pPr>
          </w:p>
          <w:p w14:paraId="2B871CC5" w14:textId="77777777" w:rsidR="00B4085A" w:rsidRDefault="00B4085A" w:rsidP="00B4085A">
            <w:pPr>
              <w:jc w:val="center"/>
              <w:rPr>
                <w:rFonts w:ascii="GHEA Grapalat" w:hAnsi="GHEA Grapalat"/>
                <w:sz w:val="20"/>
                <w:lang w:val="hy-AM"/>
              </w:rPr>
            </w:pPr>
          </w:p>
          <w:p w14:paraId="79677586" w14:textId="77777777" w:rsidR="00B4085A" w:rsidRDefault="00B4085A" w:rsidP="00B4085A">
            <w:pPr>
              <w:jc w:val="center"/>
              <w:rPr>
                <w:rFonts w:ascii="GHEA Grapalat" w:hAnsi="GHEA Grapalat"/>
                <w:sz w:val="20"/>
                <w:lang w:val="hy-AM"/>
              </w:rPr>
            </w:pPr>
          </w:p>
          <w:p w14:paraId="11148C38" w14:textId="77777777" w:rsidR="00B4085A" w:rsidRDefault="00B4085A" w:rsidP="00B4085A">
            <w:pPr>
              <w:jc w:val="center"/>
              <w:rPr>
                <w:rFonts w:ascii="GHEA Grapalat" w:hAnsi="GHEA Grapalat"/>
                <w:sz w:val="20"/>
                <w:lang w:val="hy-AM"/>
              </w:rPr>
            </w:pPr>
          </w:p>
          <w:p w14:paraId="5C54019B" w14:textId="77777777" w:rsidR="00B4085A" w:rsidRDefault="00B4085A" w:rsidP="00B4085A">
            <w:pPr>
              <w:jc w:val="center"/>
              <w:rPr>
                <w:rFonts w:ascii="GHEA Grapalat" w:hAnsi="GHEA Grapalat"/>
                <w:sz w:val="20"/>
                <w:lang w:val="hy-AM"/>
              </w:rPr>
            </w:pPr>
          </w:p>
          <w:p w14:paraId="1DCE792B" w14:textId="77777777" w:rsidR="00B4085A" w:rsidRDefault="00B4085A" w:rsidP="00B4085A">
            <w:pPr>
              <w:jc w:val="center"/>
              <w:rPr>
                <w:rFonts w:ascii="GHEA Grapalat" w:hAnsi="GHEA Grapalat"/>
                <w:sz w:val="20"/>
                <w:lang w:val="hy-AM"/>
              </w:rPr>
            </w:pPr>
          </w:p>
          <w:p w14:paraId="25877DC8" w14:textId="77777777" w:rsidR="00B4085A" w:rsidRPr="00453E01" w:rsidRDefault="00B4085A" w:rsidP="00B4085A">
            <w:pPr>
              <w:jc w:val="center"/>
              <w:rPr>
                <w:rFonts w:ascii="GHEA Grapalat" w:hAnsi="GHEA Grapalat"/>
                <w:sz w:val="20"/>
                <w:lang w:val="hy-AM"/>
              </w:rPr>
            </w:pPr>
          </w:p>
        </w:tc>
        <w:tc>
          <w:tcPr>
            <w:tcW w:w="990" w:type="dxa"/>
            <w:vAlign w:val="center"/>
          </w:tcPr>
          <w:p w14:paraId="150B22A4" w14:textId="77777777" w:rsidR="00B4085A" w:rsidRDefault="00B4085A" w:rsidP="00B4085A">
            <w:pPr>
              <w:jc w:val="center"/>
              <w:rPr>
                <w:rFonts w:ascii="GHEA Grapalat" w:hAnsi="GHEA Grapalat"/>
                <w:sz w:val="20"/>
                <w:lang w:val="hy-AM"/>
              </w:rPr>
            </w:pPr>
          </w:p>
          <w:p w14:paraId="552BAB17" w14:textId="77777777" w:rsidR="00B4085A" w:rsidRDefault="00B4085A" w:rsidP="00B4085A">
            <w:pPr>
              <w:jc w:val="center"/>
              <w:rPr>
                <w:rFonts w:ascii="GHEA Grapalat" w:hAnsi="GHEA Grapalat"/>
                <w:sz w:val="20"/>
                <w:lang w:val="hy-AM"/>
              </w:rPr>
            </w:pPr>
          </w:p>
          <w:p w14:paraId="0B603F65" w14:textId="77777777" w:rsidR="00B4085A" w:rsidRDefault="00B4085A" w:rsidP="00B4085A">
            <w:pPr>
              <w:jc w:val="center"/>
              <w:rPr>
                <w:rFonts w:ascii="GHEA Grapalat" w:hAnsi="GHEA Grapalat"/>
                <w:sz w:val="20"/>
                <w:lang w:val="hy-AM"/>
              </w:rPr>
            </w:pPr>
          </w:p>
          <w:p w14:paraId="128749A0" w14:textId="77777777" w:rsidR="00B4085A" w:rsidRDefault="00B4085A" w:rsidP="00B4085A">
            <w:pPr>
              <w:jc w:val="center"/>
              <w:rPr>
                <w:rFonts w:ascii="GHEA Grapalat" w:hAnsi="GHEA Grapalat"/>
                <w:sz w:val="20"/>
                <w:lang w:val="hy-AM"/>
              </w:rPr>
            </w:pPr>
          </w:p>
          <w:p w14:paraId="4F757645" w14:textId="77777777" w:rsidR="00B4085A" w:rsidRDefault="00B4085A" w:rsidP="00B4085A">
            <w:pPr>
              <w:jc w:val="center"/>
              <w:rPr>
                <w:rFonts w:ascii="GHEA Grapalat" w:hAnsi="GHEA Grapalat"/>
                <w:sz w:val="20"/>
                <w:lang w:val="hy-AM"/>
              </w:rPr>
            </w:pPr>
          </w:p>
          <w:p w14:paraId="08B7B018" w14:textId="77777777" w:rsidR="00B4085A" w:rsidRDefault="00B4085A" w:rsidP="00B4085A">
            <w:pPr>
              <w:jc w:val="center"/>
              <w:rPr>
                <w:rFonts w:ascii="GHEA Grapalat" w:hAnsi="GHEA Grapalat"/>
                <w:sz w:val="20"/>
                <w:lang w:val="hy-AM"/>
              </w:rPr>
            </w:pPr>
          </w:p>
          <w:p w14:paraId="7D3D6C7B" w14:textId="6B204149" w:rsidR="00B4085A" w:rsidRDefault="00B4085A" w:rsidP="00B4085A">
            <w:pPr>
              <w:jc w:val="center"/>
              <w:rPr>
                <w:rFonts w:ascii="GHEA Grapalat" w:hAnsi="GHEA Grapalat"/>
                <w:sz w:val="20"/>
                <w:lang w:val="hy-AM"/>
              </w:rPr>
            </w:pPr>
            <w:r>
              <w:rPr>
                <w:rFonts w:ascii="GHEA Grapalat" w:hAnsi="GHEA Grapalat"/>
                <w:sz w:val="20"/>
                <w:lang w:val="hy-AM"/>
              </w:rPr>
              <w:t>1</w:t>
            </w:r>
          </w:p>
          <w:p w14:paraId="5E8AFEC0" w14:textId="77777777" w:rsidR="00B4085A" w:rsidRDefault="00B4085A" w:rsidP="00B4085A">
            <w:pPr>
              <w:jc w:val="center"/>
              <w:rPr>
                <w:rFonts w:ascii="GHEA Grapalat" w:hAnsi="GHEA Grapalat"/>
                <w:sz w:val="20"/>
                <w:lang w:val="hy-AM"/>
              </w:rPr>
            </w:pPr>
          </w:p>
          <w:p w14:paraId="028EF781" w14:textId="77777777" w:rsidR="00B4085A" w:rsidRDefault="00B4085A" w:rsidP="00B4085A">
            <w:pPr>
              <w:jc w:val="center"/>
              <w:rPr>
                <w:rFonts w:ascii="GHEA Grapalat" w:hAnsi="GHEA Grapalat"/>
                <w:sz w:val="20"/>
                <w:lang w:val="hy-AM"/>
              </w:rPr>
            </w:pPr>
          </w:p>
          <w:p w14:paraId="0E84D26A" w14:textId="77777777" w:rsidR="00B4085A" w:rsidRDefault="00B4085A" w:rsidP="00B4085A">
            <w:pPr>
              <w:jc w:val="center"/>
              <w:rPr>
                <w:rFonts w:ascii="GHEA Grapalat" w:hAnsi="GHEA Grapalat"/>
                <w:sz w:val="20"/>
                <w:lang w:val="hy-AM"/>
              </w:rPr>
            </w:pPr>
          </w:p>
          <w:p w14:paraId="54452C65" w14:textId="77777777" w:rsidR="00B4085A" w:rsidRDefault="00B4085A" w:rsidP="00B4085A">
            <w:pPr>
              <w:jc w:val="center"/>
              <w:rPr>
                <w:rFonts w:ascii="GHEA Grapalat" w:hAnsi="GHEA Grapalat"/>
                <w:sz w:val="20"/>
                <w:lang w:val="hy-AM"/>
              </w:rPr>
            </w:pPr>
          </w:p>
          <w:p w14:paraId="2A099BE4" w14:textId="77777777" w:rsidR="00B4085A" w:rsidRDefault="00B4085A" w:rsidP="00B4085A">
            <w:pPr>
              <w:jc w:val="center"/>
              <w:rPr>
                <w:rFonts w:ascii="GHEA Grapalat" w:hAnsi="GHEA Grapalat"/>
                <w:sz w:val="20"/>
                <w:lang w:val="hy-AM"/>
              </w:rPr>
            </w:pPr>
          </w:p>
          <w:p w14:paraId="33879BE6" w14:textId="77777777" w:rsidR="00B4085A" w:rsidRDefault="00B4085A" w:rsidP="00B4085A">
            <w:pPr>
              <w:jc w:val="center"/>
              <w:rPr>
                <w:rFonts w:ascii="GHEA Grapalat" w:hAnsi="GHEA Grapalat"/>
                <w:sz w:val="20"/>
                <w:lang w:val="hy-AM"/>
              </w:rPr>
            </w:pPr>
          </w:p>
          <w:p w14:paraId="36BBF113" w14:textId="77777777" w:rsidR="00B4085A" w:rsidRDefault="00B4085A" w:rsidP="00B4085A">
            <w:pPr>
              <w:jc w:val="center"/>
              <w:rPr>
                <w:rFonts w:ascii="GHEA Grapalat" w:hAnsi="GHEA Grapalat"/>
                <w:sz w:val="20"/>
                <w:lang w:val="hy-AM"/>
              </w:rPr>
            </w:pPr>
          </w:p>
          <w:p w14:paraId="4CD4B88F" w14:textId="77777777" w:rsidR="00B4085A" w:rsidRDefault="00B4085A" w:rsidP="00B4085A">
            <w:pPr>
              <w:jc w:val="center"/>
              <w:rPr>
                <w:rFonts w:ascii="GHEA Grapalat" w:hAnsi="GHEA Grapalat"/>
                <w:sz w:val="20"/>
                <w:lang w:val="hy-AM"/>
              </w:rPr>
            </w:pPr>
          </w:p>
          <w:p w14:paraId="34169948" w14:textId="77777777" w:rsidR="00B4085A" w:rsidRDefault="00B4085A" w:rsidP="00B4085A">
            <w:pPr>
              <w:jc w:val="center"/>
              <w:rPr>
                <w:rFonts w:ascii="GHEA Grapalat" w:hAnsi="GHEA Grapalat"/>
                <w:sz w:val="20"/>
                <w:lang w:val="hy-AM"/>
              </w:rPr>
            </w:pPr>
          </w:p>
          <w:p w14:paraId="2CE88BC3" w14:textId="77777777" w:rsidR="00B4085A" w:rsidRDefault="00B4085A" w:rsidP="00B4085A">
            <w:pPr>
              <w:jc w:val="center"/>
              <w:rPr>
                <w:rFonts w:ascii="GHEA Grapalat" w:hAnsi="GHEA Grapalat"/>
                <w:sz w:val="20"/>
                <w:lang w:val="hy-AM"/>
              </w:rPr>
            </w:pPr>
          </w:p>
          <w:p w14:paraId="5EC84C73" w14:textId="77777777" w:rsidR="00B4085A" w:rsidRDefault="00B4085A" w:rsidP="00B4085A">
            <w:pPr>
              <w:jc w:val="center"/>
              <w:rPr>
                <w:rFonts w:ascii="GHEA Grapalat" w:hAnsi="GHEA Grapalat"/>
                <w:sz w:val="20"/>
                <w:lang w:val="hy-AM"/>
              </w:rPr>
            </w:pPr>
          </w:p>
          <w:p w14:paraId="6E4D2C83" w14:textId="77777777" w:rsidR="00B4085A" w:rsidRDefault="00B4085A" w:rsidP="00B4085A">
            <w:pPr>
              <w:jc w:val="center"/>
              <w:rPr>
                <w:rFonts w:ascii="GHEA Grapalat" w:hAnsi="GHEA Grapalat"/>
                <w:sz w:val="20"/>
                <w:lang w:val="hy-AM"/>
              </w:rPr>
            </w:pPr>
          </w:p>
          <w:p w14:paraId="34B7953D" w14:textId="77777777" w:rsidR="00B4085A" w:rsidRDefault="00B4085A" w:rsidP="00B4085A">
            <w:pPr>
              <w:jc w:val="center"/>
              <w:rPr>
                <w:rFonts w:ascii="GHEA Grapalat" w:hAnsi="GHEA Grapalat"/>
                <w:sz w:val="20"/>
                <w:lang w:val="hy-AM"/>
              </w:rPr>
            </w:pPr>
          </w:p>
          <w:p w14:paraId="4A879B57" w14:textId="77777777" w:rsidR="00B4085A" w:rsidRDefault="00B4085A" w:rsidP="00B4085A">
            <w:pPr>
              <w:jc w:val="center"/>
              <w:rPr>
                <w:rFonts w:ascii="GHEA Grapalat" w:hAnsi="GHEA Grapalat"/>
                <w:sz w:val="20"/>
                <w:lang w:val="hy-AM"/>
              </w:rPr>
            </w:pPr>
          </w:p>
          <w:p w14:paraId="12BD40FB" w14:textId="77777777" w:rsidR="00B4085A" w:rsidRDefault="00B4085A" w:rsidP="00B4085A">
            <w:pPr>
              <w:jc w:val="center"/>
              <w:rPr>
                <w:rFonts w:ascii="GHEA Grapalat" w:hAnsi="GHEA Grapalat"/>
                <w:sz w:val="20"/>
                <w:lang w:val="hy-AM"/>
              </w:rPr>
            </w:pPr>
          </w:p>
          <w:p w14:paraId="223E7F6A" w14:textId="77777777" w:rsidR="00B4085A" w:rsidRDefault="00B4085A" w:rsidP="00B4085A">
            <w:pPr>
              <w:jc w:val="center"/>
              <w:rPr>
                <w:rFonts w:ascii="GHEA Grapalat" w:hAnsi="GHEA Grapalat"/>
                <w:sz w:val="20"/>
                <w:lang w:val="hy-AM"/>
              </w:rPr>
            </w:pPr>
          </w:p>
          <w:p w14:paraId="7DE0122D" w14:textId="77777777" w:rsidR="00B4085A" w:rsidRDefault="00B4085A" w:rsidP="00B4085A">
            <w:pPr>
              <w:jc w:val="center"/>
              <w:rPr>
                <w:rFonts w:ascii="GHEA Grapalat" w:hAnsi="GHEA Grapalat"/>
                <w:sz w:val="20"/>
                <w:lang w:val="hy-AM"/>
              </w:rPr>
            </w:pPr>
          </w:p>
          <w:p w14:paraId="11C82362" w14:textId="77777777" w:rsidR="00B4085A" w:rsidRDefault="00B4085A" w:rsidP="00B4085A">
            <w:pPr>
              <w:jc w:val="center"/>
              <w:rPr>
                <w:rFonts w:ascii="GHEA Grapalat" w:hAnsi="GHEA Grapalat"/>
                <w:sz w:val="20"/>
                <w:lang w:val="hy-AM"/>
              </w:rPr>
            </w:pPr>
          </w:p>
          <w:p w14:paraId="57EBF73E" w14:textId="77777777" w:rsidR="00B4085A" w:rsidRDefault="00B4085A" w:rsidP="00B4085A">
            <w:pPr>
              <w:jc w:val="center"/>
              <w:rPr>
                <w:rFonts w:ascii="GHEA Grapalat" w:hAnsi="GHEA Grapalat"/>
                <w:sz w:val="20"/>
                <w:lang w:val="hy-AM"/>
              </w:rPr>
            </w:pPr>
          </w:p>
          <w:p w14:paraId="41462E28" w14:textId="77777777" w:rsidR="00B4085A" w:rsidRDefault="00B4085A" w:rsidP="00B4085A">
            <w:pPr>
              <w:jc w:val="center"/>
              <w:rPr>
                <w:rFonts w:ascii="GHEA Grapalat" w:hAnsi="GHEA Grapalat"/>
                <w:sz w:val="20"/>
                <w:lang w:val="hy-AM"/>
              </w:rPr>
            </w:pPr>
          </w:p>
          <w:p w14:paraId="1F55C136" w14:textId="77777777" w:rsidR="00B4085A" w:rsidRDefault="00B4085A" w:rsidP="00B4085A">
            <w:pPr>
              <w:jc w:val="center"/>
              <w:rPr>
                <w:rFonts w:ascii="GHEA Grapalat" w:hAnsi="GHEA Grapalat"/>
                <w:sz w:val="20"/>
                <w:lang w:val="hy-AM"/>
              </w:rPr>
            </w:pPr>
          </w:p>
          <w:p w14:paraId="738B701E" w14:textId="77777777" w:rsidR="00B4085A" w:rsidRDefault="00B4085A" w:rsidP="00B4085A">
            <w:pPr>
              <w:jc w:val="center"/>
              <w:rPr>
                <w:rFonts w:ascii="GHEA Grapalat" w:hAnsi="GHEA Grapalat"/>
                <w:sz w:val="20"/>
                <w:lang w:val="hy-AM"/>
              </w:rPr>
            </w:pPr>
          </w:p>
          <w:p w14:paraId="40B089F4" w14:textId="77777777" w:rsidR="00B4085A" w:rsidRDefault="00B4085A" w:rsidP="00B4085A">
            <w:pPr>
              <w:jc w:val="center"/>
              <w:rPr>
                <w:rFonts w:ascii="GHEA Grapalat" w:hAnsi="GHEA Grapalat"/>
                <w:sz w:val="20"/>
                <w:lang w:val="hy-AM"/>
              </w:rPr>
            </w:pPr>
          </w:p>
          <w:p w14:paraId="26A98937" w14:textId="77777777" w:rsidR="00B4085A" w:rsidRDefault="00B4085A" w:rsidP="00B4085A">
            <w:pPr>
              <w:jc w:val="center"/>
              <w:rPr>
                <w:rFonts w:ascii="GHEA Grapalat" w:hAnsi="GHEA Grapalat"/>
                <w:sz w:val="20"/>
                <w:lang w:val="hy-AM"/>
              </w:rPr>
            </w:pPr>
          </w:p>
          <w:p w14:paraId="124B064B" w14:textId="77777777" w:rsidR="00B4085A" w:rsidRDefault="00B4085A" w:rsidP="00B4085A">
            <w:pPr>
              <w:rPr>
                <w:rFonts w:ascii="GHEA Grapalat" w:hAnsi="GHEA Grapalat"/>
                <w:sz w:val="20"/>
                <w:lang w:val="hy-AM"/>
              </w:rPr>
            </w:pPr>
          </w:p>
          <w:p w14:paraId="3DA7B029" w14:textId="77777777" w:rsidR="00B4085A" w:rsidRDefault="00B4085A" w:rsidP="00B4085A">
            <w:pPr>
              <w:jc w:val="center"/>
              <w:rPr>
                <w:rFonts w:ascii="GHEA Grapalat" w:hAnsi="GHEA Grapalat"/>
                <w:sz w:val="20"/>
                <w:lang w:val="hy-AM"/>
              </w:rPr>
            </w:pPr>
          </w:p>
          <w:p w14:paraId="15ACB283" w14:textId="2B93D903" w:rsidR="00B4085A" w:rsidRPr="00453E01" w:rsidRDefault="00B4085A" w:rsidP="00B4085A">
            <w:pPr>
              <w:jc w:val="center"/>
              <w:rPr>
                <w:rFonts w:ascii="GHEA Grapalat" w:hAnsi="GHEA Grapalat"/>
                <w:sz w:val="20"/>
                <w:lang w:val="hy-AM"/>
              </w:rPr>
            </w:pPr>
          </w:p>
        </w:tc>
        <w:tc>
          <w:tcPr>
            <w:tcW w:w="1980" w:type="dxa"/>
            <w:vAlign w:val="center"/>
          </w:tcPr>
          <w:p w14:paraId="2ACAB30C" w14:textId="77777777" w:rsidR="0079638E" w:rsidRPr="00767605" w:rsidRDefault="0079638E" w:rsidP="0079638E">
            <w:pPr>
              <w:jc w:val="center"/>
              <w:rPr>
                <w:rFonts w:ascii="GHEA Grapalat" w:hAnsi="GHEA Grapalat" w:cs="Calibri"/>
                <w:sz w:val="18"/>
                <w:szCs w:val="18"/>
                <w:lang w:val="hy-AM"/>
              </w:rPr>
            </w:pPr>
            <w:r w:rsidRPr="00767605">
              <w:rPr>
                <w:rFonts w:ascii="GHEA Grapalat" w:hAnsi="GHEA Grapalat" w:cs="Calibri"/>
                <w:sz w:val="18"/>
                <w:szCs w:val="18"/>
                <w:lang w:val="hy-AM"/>
              </w:rPr>
              <w:lastRenderedPageBreak/>
              <w:t>Շենգավիթ վարչական շրջան,փ. Չեխովի 20</w:t>
            </w:r>
          </w:p>
          <w:p w14:paraId="14B01DE0" w14:textId="1A2AD393" w:rsidR="00B4085A" w:rsidRPr="00513CB2" w:rsidRDefault="00B4085A" w:rsidP="00B4085A">
            <w:pPr>
              <w:jc w:val="center"/>
              <w:rPr>
                <w:rFonts w:ascii="GHEA Grapalat" w:hAnsi="GHEA Grapalat"/>
                <w:sz w:val="22"/>
                <w:lang w:val="hy-AM"/>
              </w:rPr>
            </w:pPr>
          </w:p>
        </w:tc>
        <w:tc>
          <w:tcPr>
            <w:tcW w:w="2790" w:type="dxa"/>
            <w:vAlign w:val="center"/>
          </w:tcPr>
          <w:p w14:paraId="7A9F26C8" w14:textId="77777777" w:rsidR="00B4085A" w:rsidRDefault="00B4085A" w:rsidP="00B4085A">
            <w:pPr>
              <w:spacing w:line="256" w:lineRule="auto"/>
              <w:jc w:val="center"/>
              <w:rPr>
                <w:rFonts w:ascii="GHEA Grapalat" w:hAnsi="GHEA Grapalat"/>
                <w:sz w:val="20"/>
                <w:szCs w:val="20"/>
                <w:lang w:val="hy-AM"/>
              </w:rPr>
            </w:pPr>
          </w:p>
          <w:p w14:paraId="469FD253" w14:textId="77777777" w:rsidR="00B4085A" w:rsidRDefault="00B4085A" w:rsidP="00B4085A">
            <w:pPr>
              <w:spacing w:line="256" w:lineRule="auto"/>
              <w:jc w:val="center"/>
              <w:rPr>
                <w:rFonts w:ascii="GHEA Grapalat" w:hAnsi="GHEA Grapalat"/>
                <w:sz w:val="20"/>
                <w:szCs w:val="20"/>
                <w:lang w:val="hy-AM"/>
              </w:rPr>
            </w:pPr>
          </w:p>
          <w:p w14:paraId="7C5483CE" w14:textId="77777777" w:rsidR="00B4085A" w:rsidRDefault="00B4085A" w:rsidP="00B4085A">
            <w:pPr>
              <w:spacing w:line="256" w:lineRule="auto"/>
              <w:jc w:val="center"/>
              <w:rPr>
                <w:rFonts w:ascii="GHEA Grapalat" w:hAnsi="GHEA Grapalat"/>
                <w:sz w:val="20"/>
                <w:szCs w:val="20"/>
                <w:lang w:val="hy-AM"/>
              </w:rPr>
            </w:pPr>
          </w:p>
          <w:p w14:paraId="4376E1B5" w14:textId="515164E1" w:rsidR="00B4085A" w:rsidRPr="00513CB2" w:rsidRDefault="00B4085A" w:rsidP="00B4085A">
            <w:pPr>
              <w:jc w:val="center"/>
              <w:rPr>
                <w:rFonts w:ascii="GHEA Grapalat" w:hAnsi="GHEA Grapalat"/>
                <w:sz w:val="22"/>
                <w:lang w:val="hy-AM"/>
              </w:rPr>
            </w:pPr>
            <w:r>
              <w:rPr>
                <w:rFonts w:ascii="GHEA Grapalat" w:hAnsi="GHEA Grapalat"/>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1"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2BE2C05"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w:t>
      </w:r>
      <w:r w:rsidR="00373C4E">
        <w:rPr>
          <w:rFonts w:ascii="GHEA Grapalat" w:hAnsi="GHEA Grapalat"/>
          <w:i/>
          <w:sz w:val="18"/>
          <w:lang w:val="hy-AM"/>
        </w:rPr>
        <w:t>6</w:t>
      </w:r>
      <w:r w:rsidRPr="00F566BF">
        <w:rPr>
          <w:rFonts w:ascii="GHEA Grapalat" w:hAnsi="GHEA Grapalat"/>
          <w:i/>
          <w:sz w:val="18"/>
          <w:lang w:val="hy-AM"/>
        </w:rPr>
        <w:t xml:space="preserve">  թ. կնքված </w:t>
      </w:r>
    </w:p>
    <w:p w14:paraId="7737E6A1" w14:textId="54E2714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A61552">
        <w:rPr>
          <w:rFonts w:ascii="GHEA Grapalat" w:hAnsi="GHEA Grapalat"/>
          <w:i/>
          <w:sz w:val="18"/>
          <w:lang w:val="hy-AM"/>
        </w:rPr>
        <w:t>ԵՔ-ԲՄԽԾՁԲ-26/36</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6A5823"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4E95F500"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w:t>
            </w:r>
            <w:r w:rsidR="00E12D78">
              <w:rPr>
                <w:rFonts w:ascii="GHEA Grapalat" w:hAnsi="GHEA Grapalat"/>
                <w:sz w:val="18"/>
                <w:lang w:val="es-ES"/>
              </w:rPr>
              <w:t>6</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373C4E" w:rsidRPr="00F566BF" w14:paraId="4778FBF1" w14:textId="77777777" w:rsidTr="00D61406">
        <w:trPr>
          <w:gridAfter w:val="1"/>
          <w:wAfter w:w="12" w:type="dxa"/>
          <w:trHeight w:val="1549"/>
        </w:trPr>
        <w:tc>
          <w:tcPr>
            <w:tcW w:w="1874" w:type="dxa"/>
            <w:vAlign w:val="center"/>
          </w:tcPr>
          <w:p w14:paraId="06510526" w14:textId="79AFC6C1" w:rsidR="00373C4E" w:rsidRPr="00F566BF" w:rsidRDefault="00373C4E" w:rsidP="00373C4E">
            <w:pPr>
              <w:jc w:val="center"/>
              <w:rPr>
                <w:rFonts w:ascii="GHEA Grapalat" w:hAnsi="GHEA Grapalat"/>
                <w:sz w:val="20"/>
                <w:lang w:val="es-ES"/>
              </w:rPr>
            </w:pPr>
            <w:r>
              <w:rPr>
                <w:rFonts w:ascii="GHEA Grapalat" w:hAnsi="GHEA Grapalat"/>
                <w:sz w:val="20"/>
                <w:lang w:val="es-ES"/>
              </w:rPr>
              <w:t>1</w:t>
            </w:r>
          </w:p>
        </w:tc>
        <w:tc>
          <w:tcPr>
            <w:tcW w:w="1976" w:type="dxa"/>
            <w:vAlign w:val="center"/>
          </w:tcPr>
          <w:p w14:paraId="4E091665" w14:textId="77777777" w:rsidR="00373C4E" w:rsidRDefault="00373C4E" w:rsidP="00373C4E">
            <w:pPr>
              <w:jc w:val="center"/>
              <w:rPr>
                <w:rFonts w:ascii="GHEA Grapalat" w:hAnsi="GHEA Grapalat"/>
                <w:sz w:val="20"/>
                <w:szCs w:val="20"/>
                <w:lang w:val="ru-RU"/>
              </w:rPr>
            </w:pPr>
          </w:p>
          <w:p w14:paraId="575C90FB" w14:textId="77777777" w:rsidR="0079638E" w:rsidRPr="004E769D" w:rsidRDefault="0079638E" w:rsidP="0079638E">
            <w:pPr>
              <w:jc w:val="center"/>
              <w:rPr>
                <w:rFonts w:ascii="GHEA Grapalat" w:hAnsi="GHEA Grapalat" w:cs="Calibri"/>
                <w:sz w:val="18"/>
                <w:szCs w:val="16"/>
                <w:lang w:val="hy-AM"/>
              </w:rPr>
            </w:pPr>
            <w:r w:rsidRPr="004E769D">
              <w:rPr>
                <w:rFonts w:ascii="GHEA Grapalat" w:hAnsi="GHEA Grapalat" w:cs="Calibri"/>
                <w:sz w:val="18"/>
                <w:szCs w:val="16"/>
                <w:lang w:val="hy-AM"/>
              </w:rPr>
              <w:t>71351540/</w:t>
            </w:r>
            <w:r>
              <w:rPr>
                <w:rFonts w:ascii="GHEA Grapalat" w:hAnsi="GHEA Grapalat" w:cs="Calibri"/>
                <w:sz w:val="18"/>
                <w:szCs w:val="16"/>
                <w:lang w:val="hy-AM"/>
              </w:rPr>
              <w:t>108</w:t>
            </w:r>
          </w:p>
          <w:p w14:paraId="6D3F3468" w14:textId="1F6EEF68" w:rsidR="00373C4E" w:rsidRPr="00F566BF" w:rsidRDefault="00373C4E" w:rsidP="00373C4E">
            <w:pPr>
              <w:jc w:val="center"/>
              <w:rPr>
                <w:rFonts w:ascii="GHEA Grapalat" w:hAnsi="GHEA Grapalat"/>
                <w:sz w:val="20"/>
                <w:lang w:val="es-ES"/>
              </w:rPr>
            </w:pPr>
          </w:p>
        </w:tc>
        <w:tc>
          <w:tcPr>
            <w:tcW w:w="2506" w:type="dxa"/>
            <w:vAlign w:val="center"/>
          </w:tcPr>
          <w:p w14:paraId="2CCA5D10" w14:textId="224A7AEE" w:rsidR="00373C4E" w:rsidRPr="003B509C" w:rsidRDefault="00A61552" w:rsidP="00373C4E">
            <w:pPr>
              <w:jc w:val="center"/>
              <w:rPr>
                <w:rFonts w:ascii="GHEA Grapalat" w:hAnsi="GHEA Grapalat"/>
                <w:b/>
                <w:sz w:val="20"/>
                <w:lang w:val="hy-AM"/>
              </w:rPr>
            </w:pPr>
            <w:r>
              <w:rPr>
                <w:rFonts w:ascii="GHEA Grapalat" w:hAnsi="GHEA Grapalat" w:cs="Calibri"/>
                <w:sz w:val="20"/>
                <w:szCs w:val="20"/>
                <w:lang w:val="hy-AM"/>
              </w:rPr>
              <w:t xml:space="preserve">Երևան քաղաքի Շենգավիթ վարչական շրջանի թիվ 143 մանկապարտեզի բակի բարեկարգման աշխատանքների </w:t>
            </w:r>
            <w:r w:rsidR="00440ABA">
              <w:rPr>
                <w:rFonts w:ascii="GHEA Grapalat" w:hAnsi="GHEA Grapalat" w:cs="Calibri"/>
                <w:sz w:val="20"/>
                <w:szCs w:val="20"/>
                <w:lang w:val="hy-AM"/>
              </w:rPr>
              <w:t xml:space="preserve"> </w:t>
            </w:r>
            <w:r w:rsidR="00373C4E">
              <w:rPr>
                <w:rFonts w:ascii="GHEA Grapalat" w:hAnsi="GHEA Grapalat"/>
                <w:sz w:val="20"/>
                <w:szCs w:val="20"/>
                <w:lang w:val="af-ZA"/>
              </w:rPr>
              <w:t xml:space="preserve"> որակի տեխնիկական հսկողության խորհրդատվական ծառայություն</w:t>
            </w:r>
          </w:p>
        </w:tc>
        <w:tc>
          <w:tcPr>
            <w:tcW w:w="606" w:type="dxa"/>
            <w:textDirection w:val="btLr"/>
            <w:vAlign w:val="center"/>
          </w:tcPr>
          <w:p w14:paraId="3557F925" w14:textId="25F08918" w:rsidR="00373C4E" w:rsidRPr="00F566BF" w:rsidRDefault="00373C4E" w:rsidP="00373C4E">
            <w:pPr>
              <w:jc w:val="center"/>
              <w:rPr>
                <w:rFonts w:ascii="GHEA Grapalat" w:hAnsi="GHEA Grapalat"/>
                <w:lang w:val="pt-BR"/>
              </w:rPr>
            </w:pPr>
            <w:r>
              <w:rPr>
                <w:rFonts w:ascii="GHEA Grapalat" w:hAnsi="GHEA Grapalat"/>
                <w:sz w:val="20"/>
                <w:szCs w:val="20"/>
              </w:rPr>
              <w:t>0</w:t>
            </w:r>
          </w:p>
        </w:tc>
        <w:tc>
          <w:tcPr>
            <w:tcW w:w="606" w:type="dxa"/>
            <w:textDirection w:val="btLr"/>
            <w:vAlign w:val="center"/>
          </w:tcPr>
          <w:p w14:paraId="71BE3923" w14:textId="5319FE99" w:rsidR="00373C4E" w:rsidRPr="00F566BF" w:rsidRDefault="006A0377" w:rsidP="00373C4E">
            <w:pPr>
              <w:jc w:val="center"/>
              <w:rPr>
                <w:rFonts w:ascii="GHEA Grapalat" w:hAnsi="GHEA Grapalat"/>
                <w:lang w:val="pt-BR"/>
              </w:rPr>
            </w:pPr>
            <w:r>
              <w:rPr>
                <w:rFonts w:ascii="GHEA Grapalat" w:hAnsi="GHEA Grapalat"/>
                <w:sz w:val="20"/>
                <w:szCs w:val="20"/>
              </w:rPr>
              <w:t>15</w:t>
            </w:r>
            <w:r w:rsidR="006A65A6">
              <w:rPr>
                <w:rFonts w:ascii="GHEA Grapalat" w:hAnsi="GHEA Grapalat"/>
                <w:sz w:val="18"/>
                <w:szCs w:val="18"/>
              </w:rPr>
              <w:t>%</w:t>
            </w:r>
          </w:p>
        </w:tc>
        <w:tc>
          <w:tcPr>
            <w:tcW w:w="605" w:type="dxa"/>
            <w:textDirection w:val="btLr"/>
            <w:vAlign w:val="center"/>
          </w:tcPr>
          <w:p w14:paraId="2332FAE3" w14:textId="7FC0D1DF" w:rsidR="00373C4E" w:rsidRPr="00F566BF" w:rsidRDefault="00177B6F" w:rsidP="00373C4E">
            <w:pPr>
              <w:jc w:val="center"/>
              <w:rPr>
                <w:rFonts w:ascii="GHEA Grapalat" w:hAnsi="GHEA Grapalat" w:cs="Arial"/>
                <w:sz w:val="18"/>
                <w:szCs w:val="18"/>
                <w:lang w:val="pt-BR"/>
              </w:rPr>
            </w:pPr>
            <w:r>
              <w:rPr>
                <w:rFonts w:ascii="GHEA Grapalat" w:hAnsi="GHEA Grapalat"/>
                <w:sz w:val="20"/>
                <w:szCs w:val="20"/>
              </w:rPr>
              <w:t>15</w:t>
            </w:r>
            <w:r w:rsidR="006A65A6">
              <w:rPr>
                <w:rFonts w:ascii="GHEA Grapalat" w:hAnsi="GHEA Grapalat"/>
                <w:sz w:val="18"/>
                <w:szCs w:val="18"/>
              </w:rPr>
              <w:t>%</w:t>
            </w:r>
          </w:p>
        </w:tc>
        <w:tc>
          <w:tcPr>
            <w:tcW w:w="605" w:type="dxa"/>
            <w:textDirection w:val="btLr"/>
          </w:tcPr>
          <w:p w14:paraId="3C3A791F" w14:textId="58947BC6" w:rsidR="00373C4E" w:rsidRPr="00F566BF" w:rsidRDefault="00177B6F" w:rsidP="00373C4E">
            <w:pPr>
              <w:jc w:val="center"/>
              <w:rPr>
                <w:rFonts w:ascii="GHEA Grapalat" w:hAnsi="GHEA Grapalat" w:cs="Arial"/>
                <w:sz w:val="18"/>
                <w:szCs w:val="18"/>
                <w:lang w:val="pt-BR"/>
              </w:rPr>
            </w:pPr>
            <w:r>
              <w:rPr>
                <w:rFonts w:ascii="GHEA Grapalat" w:hAnsi="GHEA Grapalat"/>
                <w:sz w:val="18"/>
                <w:szCs w:val="18"/>
              </w:rPr>
              <w:t>45</w:t>
            </w:r>
            <w:r w:rsidR="00373C4E">
              <w:rPr>
                <w:rFonts w:ascii="GHEA Grapalat" w:hAnsi="GHEA Grapalat"/>
                <w:sz w:val="18"/>
                <w:szCs w:val="18"/>
              </w:rPr>
              <w:t>%</w:t>
            </w:r>
          </w:p>
        </w:tc>
        <w:tc>
          <w:tcPr>
            <w:tcW w:w="605" w:type="dxa"/>
            <w:textDirection w:val="btLr"/>
          </w:tcPr>
          <w:p w14:paraId="0E002E46" w14:textId="0C7783C1" w:rsidR="00373C4E" w:rsidRPr="00F566BF" w:rsidRDefault="00177B6F" w:rsidP="00373C4E">
            <w:pPr>
              <w:jc w:val="center"/>
              <w:rPr>
                <w:rFonts w:ascii="GHEA Grapalat" w:hAnsi="GHEA Grapalat" w:cs="Arial"/>
                <w:sz w:val="18"/>
                <w:szCs w:val="18"/>
                <w:lang w:val="pt-BR"/>
              </w:rPr>
            </w:pPr>
            <w:r>
              <w:rPr>
                <w:rFonts w:ascii="GHEA Grapalat" w:hAnsi="GHEA Grapalat"/>
                <w:sz w:val="18"/>
                <w:szCs w:val="18"/>
              </w:rPr>
              <w:t>45</w:t>
            </w:r>
            <w:r w:rsidR="00373C4E">
              <w:rPr>
                <w:rFonts w:ascii="GHEA Grapalat" w:hAnsi="GHEA Grapalat"/>
                <w:sz w:val="18"/>
                <w:szCs w:val="18"/>
              </w:rPr>
              <w:t>%</w:t>
            </w:r>
          </w:p>
        </w:tc>
        <w:tc>
          <w:tcPr>
            <w:tcW w:w="605" w:type="dxa"/>
            <w:textDirection w:val="btLr"/>
          </w:tcPr>
          <w:p w14:paraId="78FF2EEA" w14:textId="3822E351" w:rsidR="00373C4E" w:rsidRPr="00F566BF" w:rsidRDefault="00177B6F" w:rsidP="00373C4E">
            <w:pPr>
              <w:jc w:val="center"/>
              <w:rPr>
                <w:rFonts w:ascii="GHEA Grapalat" w:hAnsi="GHEA Grapalat" w:cs="Arial"/>
                <w:sz w:val="18"/>
                <w:szCs w:val="18"/>
                <w:lang w:val="pt-BR"/>
              </w:rPr>
            </w:pPr>
            <w:r>
              <w:rPr>
                <w:rFonts w:ascii="GHEA Grapalat" w:hAnsi="GHEA Grapalat"/>
                <w:sz w:val="18"/>
                <w:szCs w:val="18"/>
              </w:rPr>
              <w:t>45</w:t>
            </w:r>
            <w:r w:rsidR="00373C4E">
              <w:rPr>
                <w:rFonts w:ascii="GHEA Grapalat" w:hAnsi="GHEA Grapalat"/>
                <w:sz w:val="18"/>
                <w:szCs w:val="18"/>
              </w:rPr>
              <w:t>%</w:t>
            </w:r>
          </w:p>
        </w:tc>
        <w:tc>
          <w:tcPr>
            <w:tcW w:w="685" w:type="dxa"/>
            <w:textDirection w:val="btLr"/>
          </w:tcPr>
          <w:p w14:paraId="4574A4AC" w14:textId="408977AB" w:rsidR="00373C4E" w:rsidRPr="00F566BF" w:rsidRDefault="00177B6F" w:rsidP="00373C4E">
            <w:pPr>
              <w:jc w:val="center"/>
              <w:rPr>
                <w:rFonts w:ascii="GHEA Grapalat" w:hAnsi="GHEA Grapalat" w:cs="Arial"/>
                <w:sz w:val="18"/>
                <w:szCs w:val="18"/>
                <w:lang w:val="pt-BR"/>
              </w:rPr>
            </w:pPr>
            <w:r>
              <w:rPr>
                <w:rFonts w:ascii="GHEA Grapalat" w:hAnsi="GHEA Grapalat"/>
                <w:sz w:val="18"/>
                <w:szCs w:val="18"/>
              </w:rPr>
              <w:t>75</w:t>
            </w:r>
            <w:r w:rsidR="00373C4E">
              <w:rPr>
                <w:rFonts w:ascii="GHEA Grapalat" w:hAnsi="GHEA Grapalat"/>
                <w:sz w:val="18"/>
                <w:szCs w:val="18"/>
              </w:rPr>
              <w:t>%</w:t>
            </w:r>
          </w:p>
        </w:tc>
        <w:tc>
          <w:tcPr>
            <w:tcW w:w="685" w:type="dxa"/>
            <w:textDirection w:val="btLr"/>
          </w:tcPr>
          <w:p w14:paraId="41771D75" w14:textId="6952F579" w:rsidR="00373C4E" w:rsidRPr="00F566BF" w:rsidRDefault="00177B6F" w:rsidP="00373C4E">
            <w:pPr>
              <w:jc w:val="center"/>
              <w:rPr>
                <w:rFonts w:ascii="GHEA Grapalat" w:hAnsi="GHEA Grapalat" w:cs="Arial"/>
                <w:sz w:val="18"/>
                <w:szCs w:val="18"/>
                <w:lang w:val="pt-BR"/>
              </w:rPr>
            </w:pPr>
            <w:r>
              <w:rPr>
                <w:rFonts w:ascii="GHEA Grapalat" w:hAnsi="GHEA Grapalat"/>
                <w:sz w:val="18"/>
                <w:szCs w:val="18"/>
              </w:rPr>
              <w:t>75</w:t>
            </w:r>
            <w:r w:rsidR="00373C4E">
              <w:rPr>
                <w:rFonts w:ascii="GHEA Grapalat" w:hAnsi="GHEA Grapalat"/>
                <w:sz w:val="18"/>
                <w:szCs w:val="18"/>
              </w:rPr>
              <w:t>%</w:t>
            </w:r>
          </w:p>
        </w:tc>
        <w:tc>
          <w:tcPr>
            <w:tcW w:w="685" w:type="dxa"/>
            <w:textDirection w:val="btLr"/>
          </w:tcPr>
          <w:p w14:paraId="3105C606" w14:textId="1F30A05D" w:rsidR="00373C4E" w:rsidRPr="00F566BF" w:rsidRDefault="00177B6F" w:rsidP="00373C4E">
            <w:pPr>
              <w:jc w:val="center"/>
              <w:rPr>
                <w:rFonts w:ascii="GHEA Grapalat" w:hAnsi="GHEA Grapalat" w:cs="Arial"/>
                <w:sz w:val="18"/>
                <w:szCs w:val="18"/>
                <w:lang w:val="pt-BR"/>
              </w:rPr>
            </w:pPr>
            <w:r>
              <w:rPr>
                <w:rFonts w:ascii="GHEA Grapalat" w:hAnsi="GHEA Grapalat"/>
                <w:sz w:val="18"/>
                <w:szCs w:val="18"/>
              </w:rPr>
              <w:t>75</w:t>
            </w:r>
            <w:r w:rsidR="00373C4E">
              <w:rPr>
                <w:rFonts w:ascii="GHEA Grapalat" w:hAnsi="GHEA Grapalat"/>
                <w:sz w:val="18"/>
                <w:szCs w:val="18"/>
              </w:rPr>
              <w:t>%</w:t>
            </w:r>
          </w:p>
        </w:tc>
        <w:tc>
          <w:tcPr>
            <w:tcW w:w="685" w:type="dxa"/>
            <w:textDirection w:val="btLr"/>
            <w:vAlign w:val="center"/>
          </w:tcPr>
          <w:p w14:paraId="05AD19F7" w14:textId="59E45739"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052AAB1C" w14:textId="3419834E"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20E27A48" w14:textId="0DE8BEAF"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1416" w:type="dxa"/>
            <w:textDirection w:val="btLr"/>
            <w:vAlign w:val="center"/>
          </w:tcPr>
          <w:p w14:paraId="684C056C" w14:textId="42C2BB9E" w:rsidR="00373C4E" w:rsidRPr="00F566BF" w:rsidRDefault="00373C4E" w:rsidP="00373C4E">
            <w:pPr>
              <w:jc w:val="center"/>
              <w:rPr>
                <w:rFonts w:ascii="GHEA Grapalat" w:hAnsi="GHEA Grapalat"/>
                <w:b/>
                <w:lang w:val="pt-BR"/>
              </w:rPr>
            </w:pPr>
            <w:r>
              <w:rPr>
                <w:rFonts w:ascii="GHEA Grapalat" w:hAnsi="GHEA Grapalat"/>
                <w:sz w:val="18"/>
                <w:szCs w:val="18"/>
              </w:rPr>
              <w:t>100%</w:t>
            </w:r>
          </w:p>
        </w:tc>
      </w:tr>
    </w:tbl>
    <w:p w14:paraId="0766221F" w14:textId="77777777" w:rsidR="007678FA" w:rsidRPr="000968C3" w:rsidRDefault="007678FA" w:rsidP="007678FA">
      <w:pPr>
        <w:rPr>
          <w:rFonts w:ascii="GHEA Grapalat" w:hAnsi="GHEA Grapalat"/>
          <w:i/>
          <w:sz w:val="18"/>
          <w:szCs w:val="18"/>
          <w:lang w:val="hy-AM"/>
        </w:rPr>
      </w:pPr>
    </w:p>
    <w:p w14:paraId="1A4EF1A0" w14:textId="68C5E21A" w:rsidR="007678FA" w:rsidRPr="00F566BF" w:rsidRDefault="007678FA" w:rsidP="00124947">
      <w:pPr>
        <w:jc w:val="both"/>
        <w:rPr>
          <w:rFonts w:ascii="GHEA Grapalat" w:hAnsi="GHEA Grapalat"/>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 xml:space="preserve">կարգով: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4B7B5C0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3FDE2F15" w14:textId="10F4C038"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61552">
        <w:rPr>
          <w:rFonts w:ascii="GHEA Grapalat" w:hAnsi="GHEA Grapalat"/>
          <w:i/>
          <w:sz w:val="18"/>
          <w:lang w:val="hy-AM"/>
        </w:rPr>
        <w:t>ԵՔ-ԲՄԽԾՁԲ-26/36</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6A5823"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6264FC05"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4752D2A1" w14:textId="5386B7D7" w:rsidR="007678FA" w:rsidRPr="007D0B50"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61552">
        <w:rPr>
          <w:rFonts w:ascii="GHEA Grapalat" w:hAnsi="GHEA Grapalat"/>
          <w:i/>
          <w:sz w:val="18"/>
          <w:lang w:val="hy-AM"/>
        </w:rPr>
        <w:t>ԵՔ-ԲՄԽԾՁԲ-26/36</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7D0B50">
        <w:rPr>
          <w:rFonts w:ascii="GHEA Grapalat" w:hAnsi="GHEA Grapalat" w:cs="TimesArmenianPSMT"/>
          <w:i/>
          <w:sz w:val="20"/>
          <w:lang w:val="hy-AM"/>
        </w:rPr>
        <w:t>ծածկագրով պայմանագրի</w:t>
      </w:r>
    </w:p>
    <w:p w14:paraId="4F674C6B" w14:textId="77777777" w:rsidR="007678FA" w:rsidRPr="007D0B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7D0B50" w:rsidRDefault="007678FA" w:rsidP="007678FA">
      <w:pPr>
        <w:rPr>
          <w:rFonts w:ascii="GHEA Grapalat" w:hAnsi="GHEA Grapalat"/>
          <w:lang w:val="hy-AM"/>
        </w:rPr>
      </w:pPr>
    </w:p>
    <w:p w14:paraId="0FBBE306" w14:textId="77777777" w:rsidR="007678FA" w:rsidRPr="007D0B50" w:rsidRDefault="007678FA" w:rsidP="007678FA">
      <w:pPr>
        <w:rPr>
          <w:rFonts w:ascii="GHEA Grapalat" w:hAnsi="GHEA Grapalat"/>
          <w:lang w:val="hy-AM"/>
        </w:rPr>
      </w:pPr>
    </w:p>
    <w:p w14:paraId="36010724" w14:textId="77777777" w:rsidR="007678FA" w:rsidRPr="007D0B50" w:rsidRDefault="007678FA" w:rsidP="007678FA">
      <w:pPr>
        <w:rPr>
          <w:rFonts w:ascii="GHEA Grapalat" w:hAnsi="GHEA Grapalat"/>
          <w:lang w:val="hy-AM"/>
        </w:rPr>
      </w:pPr>
    </w:p>
    <w:p w14:paraId="607BBF20" w14:textId="77777777" w:rsidR="007678FA" w:rsidRPr="007D0B50" w:rsidRDefault="007678FA" w:rsidP="007678FA">
      <w:pPr>
        <w:tabs>
          <w:tab w:val="left" w:pos="2250"/>
        </w:tabs>
        <w:spacing w:line="276" w:lineRule="auto"/>
        <w:jc w:val="center"/>
        <w:rPr>
          <w:rFonts w:ascii="GHEA Grapalat" w:hAnsi="GHEA Grapalat" w:cs="Sylfaen"/>
          <w:bCs/>
          <w:sz w:val="18"/>
          <w:szCs w:val="18"/>
          <w:lang w:val="hy-AM"/>
        </w:rPr>
      </w:pPr>
      <w:r w:rsidRPr="007D0B50">
        <w:rPr>
          <w:rFonts w:ascii="GHEA Grapalat" w:hAnsi="GHEA Grapalat" w:cs="Sylfaen"/>
          <w:bCs/>
          <w:sz w:val="18"/>
          <w:szCs w:val="18"/>
          <w:lang w:val="hy-AM"/>
        </w:rPr>
        <w:t xml:space="preserve">ԱԿՏ  N    </w:t>
      </w:r>
    </w:p>
    <w:p w14:paraId="066020AB" w14:textId="77777777" w:rsidR="007678FA" w:rsidRPr="001A6BE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A6BE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A6BE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A6BE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A6BED" w:rsidRDefault="007678FA" w:rsidP="007678FA">
      <w:pPr>
        <w:tabs>
          <w:tab w:val="left" w:pos="360"/>
          <w:tab w:val="left" w:pos="540"/>
        </w:tabs>
        <w:ind w:left="-540" w:firstLine="180"/>
        <w:jc w:val="both"/>
        <w:rPr>
          <w:rFonts w:ascii="GHEA Grapalat" w:hAnsi="GHEA Grapalat" w:cs="Sylfaen"/>
          <w:sz w:val="20"/>
          <w:szCs w:val="20"/>
          <w:lang w:val="hy-AM"/>
        </w:rPr>
      </w:pPr>
      <w:r w:rsidRPr="001A6BED">
        <w:rPr>
          <w:rFonts w:ascii="GHEA Grapalat" w:hAnsi="GHEA Grapalat" w:cs="Sylfaen"/>
          <w:lang w:val="hy-AM"/>
        </w:rPr>
        <w:tab/>
      </w:r>
      <w:r w:rsidRPr="00F566BF">
        <w:rPr>
          <w:rFonts w:ascii="GHEA Grapalat" w:hAnsi="GHEA Grapalat" w:cs="Sylfaen"/>
          <w:sz w:val="20"/>
          <w:szCs w:val="20"/>
          <w:lang w:val="hy-AM"/>
        </w:rPr>
        <w:t xml:space="preserve">Սույնով </w:t>
      </w:r>
      <w:r w:rsidRPr="001A6BED">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r w:rsidRPr="001A6BED">
        <w:rPr>
          <w:rFonts w:ascii="GHEA Grapalat" w:hAnsi="GHEA Grapalat" w:cs="Sylfaen"/>
          <w:lang w:val="hy-AM"/>
        </w:rPr>
        <w:t xml:space="preserve"> </w:t>
      </w:r>
      <w:r w:rsidRPr="001A6BED">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p>
    <w:p w14:paraId="4772D509" w14:textId="77777777" w:rsidR="007678FA" w:rsidRPr="001A6BED" w:rsidRDefault="007678FA" w:rsidP="007678FA">
      <w:pPr>
        <w:tabs>
          <w:tab w:val="left" w:pos="360"/>
          <w:tab w:val="left" w:pos="540"/>
        </w:tabs>
        <w:jc w:val="both"/>
        <w:rPr>
          <w:rFonts w:ascii="GHEA Grapalat" w:hAnsi="GHEA Grapalat" w:cs="Sylfaen"/>
          <w:lang w:val="hy-AM"/>
        </w:rPr>
      </w:pPr>
      <w:r w:rsidRPr="001A6BED">
        <w:rPr>
          <w:rFonts w:ascii="GHEA Grapalat" w:hAnsi="GHEA Grapalat" w:cs="Sylfaen"/>
          <w:lang w:val="hy-AM"/>
        </w:rPr>
        <w:t xml:space="preserve">                                            </w:t>
      </w:r>
      <w:r w:rsidRPr="001A6BED">
        <w:rPr>
          <w:rFonts w:ascii="GHEA Grapalat" w:hAnsi="GHEA Grapalat" w:cs="Sylfaen"/>
          <w:sz w:val="12"/>
          <w:szCs w:val="12"/>
          <w:lang w:val="hy-AM"/>
        </w:rPr>
        <w:t xml:space="preserve">Պատվիրատուի անունը     </w:t>
      </w:r>
      <w:r w:rsidRPr="001A6BED">
        <w:rPr>
          <w:rFonts w:ascii="GHEA Grapalat" w:hAnsi="GHEA Grapalat" w:cs="Sylfaen"/>
          <w:sz w:val="16"/>
          <w:szCs w:val="16"/>
          <w:lang w:val="hy-AM"/>
        </w:rPr>
        <w:t xml:space="preserve">                                                           </w:t>
      </w:r>
      <w:r w:rsidRPr="001A6BED">
        <w:rPr>
          <w:rFonts w:ascii="GHEA Grapalat" w:hAnsi="GHEA Grapalat" w:cs="Sylfaen"/>
          <w:sz w:val="12"/>
          <w:szCs w:val="12"/>
          <w:lang w:val="hy-AM"/>
        </w:rPr>
        <w:t>Կատարողի անունը</w:t>
      </w:r>
    </w:p>
    <w:p w14:paraId="1B6399F5" w14:textId="77777777" w:rsidR="007678FA" w:rsidRPr="001A6BE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A6BED">
        <w:rPr>
          <w:rFonts w:ascii="GHEA Grapalat" w:hAnsi="GHEA Grapalat" w:cs="Sylfaen"/>
          <w:sz w:val="20"/>
          <w:szCs w:val="20"/>
          <w:lang w:val="hy-AM"/>
        </w:rPr>
        <w:t>ատարող</w:t>
      </w:r>
      <w:r w:rsidRPr="00F566BF">
        <w:rPr>
          <w:rFonts w:ascii="GHEA Grapalat" w:hAnsi="GHEA Grapalat" w:cs="Sylfaen"/>
          <w:sz w:val="20"/>
          <w:szCs w:val="20"/>
          <w:lang w:val="hy-AM"/>
        </w:rPr>
        <w:t>)</w:t>
      </w:r>
      <w:r w:rsidRPr="001A6BED">
        <w:rPr>
          <w:rFonts w:ascii="GHEA Grapalat" w:hAnsi="GHEA Grapalat" w:cs="Sylfaen"/>
          <w:sz w:val="20"/>
          <w:szCs w:val="20"/>
          <w:lang w:val="hy-AM"/>
        </w:rPr>
        <w:t xml:space="preserve"> </w:t>
      </w:r>
      <w:r w:rsidRPr="001A6BED">
        <w:rPr>
          <w:rFonts w:ascii="GHEA Grapalat" w:hAnsi="GHEA Grapalat" w:cs="Sylfaen"/>
          <w:sz w:val="20"/>
          <w:lang w:val="hy-AM"/>
        </w:rPr>
        <w:t xml:space="preserve">միջև 20     թ. </w:t>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2" w:name="_Hlk187704942"/>
            <w:bookmarkStart w:id="1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4A3EABE1"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w:t>
            </w:r>
            <w:r w:rsidR="00373C4E">
              <w:rPr>
                <w:rFonts w:ascii="GHEA Grapalat" w:hAnsi="GHEA Grapalat" w:cs="Sylfaen"/>
                <w:i/>
                <w:sz w:val="20"/>
                <w:lang w:val="pt-BR"/>
              </w:rPr>
              <w:t>6</w:t>
            </w:r>
            <w:r w:rsidRPr="005E1F72">
              <w:rPr>
                <w:rFonts w:ascii="GHEA Grapalat" w:hAnsi="GHEA Grapalat" w:cs="Sylfaen"/>
                <w:i/>
                <w:sz w:val="20"/>
                <w:lang w:val="pt-BR"/>
              </w:rPr>
              <w:t xml:space="preserve">  թ. կնքված </w:t>
            </w:r>
          </w:p>
          <w:p w14:paraId="277B09C7" w14:textId="41D3C519"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A61552">
              <w:rPr>
                <w:rFonts w:ascii="GHEA Grapalat" w:hAnsi="GHEA Grapalat"/>
                <w:i/>
                <w:sz w:val="18"/>
                <w:lang w:val="hy-AM"/>
              </w:rPr>
              <w:t>ԵՔ-ԲՄԽԾՁԲ-26/36</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3"/>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8FFCB" w14:textId="77777777" w:rsidR="006860D4" w:rsidRDefault="006860D4">
      <w:r>
        <w:separator/>
      </w:r>
    </w:p>
  </w:endnote>
  <w:endnote w:type="continuationSeparator" w:id="0">
    <w:p w14:paraId="6671910F" w14:textId="77777777" w:rsidR="006860D4" w:rsidRDefault="00686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0583C" w14:textId="77777777" w:rsidR="006860D4" w:rsidRDefault="006860D4">
      <w:r>
        <w:separator/>
      </w:r>
    </w:p>
  </w:footnote>
  <w:footnote w:type="continuationSeparator" w:id="0">
    <w:p w14:paraId="3AF4DEBF" w14:textId="77777777" w:rsidR="006860D4" w:rsidRDefault="006860D4">
      <w:r>
        <w:continuationSeparator/>
      </w:r>
    </w:p>
  </w:footnote>
  <w:footnote w:id="1">
    <w:p w14:paraId="2D4A0EFF" w14:textId="77777777" w:rsidR="00A61552" w:rsidRPr="000B2FFF" w:rsidRDefault="00A61552" w:rsidP="00A61552">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9"/>
  </w:num>
  <w:num w:numId="3" w16cid:durableId="1163819955">
    <w:abstractNumId w:val="20"/>
  </w:num>
  <w:num w:numId="4" w16cid:durableId="1174689483">
    <w:abstractNumId w:val="16"/>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9"/>
  </w:num>
  <w:num w:numId="13" w16cid:durableId="1087531473">
    <w:abstractNumId w:val="26"/>
  </w:num>
  <w:num w:numId="14" w16cid:durableId="1989898819">
    <w:abstractNumId w:val="12"/>
  </w:num>
  <w:num w:numId="15" w16cid:durableId="1722704565">
    <w:abstractNumId w:val="27"/>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4"/>
  </w:num>
  <w:num w:numId="26" w16cid:durableId="133259512">
    <w:abstractNumId w:val="17"/>
  </w:num>
  <w:num w:numId="27" w16cid:durableId="109983424">
    <w:abstractNumId w:val="22"/>
  </w:num>
  <w:num w:numId="28" w16cid:durableId="352153748">
    <w:abstractNumId w:val="11"/>
  </w:num>
  <w:num w:numId="29" w16cid:durableId="1170219024">
    <w:abstractNumId w:val="10"/>
  </w:num>
  <w:num w:numId="30" w16cid:durableId="1554270000">
    <w:abstractNumId w:val="13"/>
  </w:num>
  <w:num w:numId="31" w16cid:durableId="1113285084">
    <w:abstractNumId w:val="21"/>
  </w:num>
  <w:num w:numId="32" w16cid:durableId="500892976">
    <w:abstractNumId w:val="3"/>
  </w:num>
  <w:num w:numId="33" w16cid:durableId="2111654030">
    <w:abstractNumId w:val="19"/>
  </w:num>
  <w:num w:numId="34" w16cid:durableId="1561089124">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267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88610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35285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6F6D"/>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A07"/>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717"/>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BAC"/>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58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B6F"/>
    <w:rsid w:val="00177D71"/>
    <w:rsid w:val="0018084D"/>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BED"/>
    <w:rsid w:val="001B0D9A"/>
    <w:rsid w:val="001B1370"/>
    <w:rsid w:val="001B1D23"/>
    <w:rsid w:val="001B1FC4"/>
    <w:rsid w:val="001B210E"/>
    <w:rsid w:val="001B21A3"/>
    <w:rsid w:val="001B2244"/>
    <w:rsid w:val="001B25D3"/>
    <w:rsid w:val="001B37D2"/>
    <w:rsid w:val="001B3F20"/>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476"/>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B44"/>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6D2"/>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BAB"/>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BA4"/>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9B6"/>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C85"/>
    <w:rsid w:val="00370ECD"/>
    <w:rsid w:val="0037177E"/>
    <w:rsid w:val="003717D2"/>
    <w:rsid w:val="00372364"/>
    <w:rsid w:val="00372935"/>
    <w:rsid w:val="00372C2B"/>
    <w:rsid w:val="00372C67"/>
    <w:rsid w:val="00372FAD"/>
    <w:rsid w:val="0037329F"/>
    <w:rsid w:val="003738F3"/>
    <w:rsid w:val="00373C4E"/>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2D15"/>
    <w:rsid w:val="003B3A13"/>
    <w:rsid w:val="003B4A74"/>
    <w:rsid w:val="003B5004"/>
    <w:rsid w:val="003B509C"/>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9A5"/>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188A"/>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ABA"/>
    <w:rsid w:val="00441C20"/>
    <w:rsid w:val="00441CC1"/>
    <w:rsid w:val="00441D04"/>
    <w:rsid w:val="0044241A"/>
    <w:rsid w:val="00442B78"/>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3C8"/>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190"/>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2A7B"/>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B18"/>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2A"/>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36E"/>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6FC8"/>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A71"/>
    <w:rsid w:val="00685962"/>
    <w:rsid w:val="00685A30"/>
    <w:rsid w:val="00685C48"/>
    <w:rsid w:val="006860D4"/>
    <w:rsid w:val="00687086"/>
    <w:rsid w:val="00691009"/>
    <w:rsid w:val="006912BB"/>
    <w:rsid w:val="00691C47"/>
    <w:rsid w:val="00692C09"/>
    <w:rsid w:val="00692D55"/>
    <w:rsid w:val="00692FA3"/>
    <w:rsid w:val="00693C4E"/>
    <w:rsid w:val="006953B6"/>
    <w:rsid w:val="0069568D"/>
    <w:rsid w:val="006968E8"/>
    <w:rsid w:val="00697C27"/>
    <w:rsid w:val="00697C38"/>
    <w:rsid w:val="006A0377"/>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23"/>
    <w:rsid w:val="006A5862"/>
    <w:rsid w:val="006A65A6"/>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365C"/>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38E"/>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48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B5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0C7B"/>
    <w:rsid w:val="008510F1"/>
    <w:rsid w:val="008519CC"/>
    <w:rsid w:val="0085236E"/>
    <w:rsid w:val="008524E5"/>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B33"/>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3CB8"/>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481"/>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6E2D"/>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29B6"/>
    <w:rsid w:val="00943563"/>
    <w:rsid w:val="009457D1"/>
    <w:rsid w:val="0094684E"/>
    <w:rsid w:val="009471C4"/>
    <w:rsid w:val="00947D03"/>
    <w:rsid w:val="0095176C"/>
    <w:rsid w:val="0095199F"/>
    <w:rsid w:val="00951BC0"/>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0E82"/>
    <w:rsid w:val="009813C4"/>
    <w:rsid w:val="00981540"/>
    <w:rsid w:val="0098244A"/>
    <w:rsid w:val="00982655"/>
    <w:rsid w:val="0098370E"/>
    <w:rsid w:val="00983AF5"/>
    <w:rsid w:val="00984456"/>
    <w:rsid w:val="0098465A"/>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5EAE"/>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65F9"/>
    <w:rsid w:val="00A572D8"/>
    <w:rsid w:val="00A57DFD"/>
    <w:rsid w:val="00A61552"/>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E49"/>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28D3"/>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ABF"/>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085A"/>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02E2"/>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78B"/>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450"/>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66F1"/>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5B8"/>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AA"/>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06F"/>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53FC"/>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1BE"/>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07A48"/>
    <w:rsid w:val="00E10031"/>
    <w:rsid w:val="00E10BB7"/>
    <w:rsid w:val="00E12D78"/>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3FDC"/>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98B"/>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5C7F"/>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47"/>
    <w:rsid w:val="00F23100"/>
    <w:rsid w:val="00F23A51"/>
    <w:rsid w:val="00F242D7"/>
    <w:rsid w:val="00F24327"/>
    <w:rsid w:val="00F24A51"/>
    <w:rsid w:val="00F24E9E"/>
    <w:rsid w:val="00F25B39"/>
    <w:rsid w:val="00F26162"/>
    <w:rsid w:val="00F263B3"/>
    <w:rsid w:val="00F26AC7"/>
    <w:rsid w:val="00F26BC2"/>
    <w:rsid w:val="00F2770D"/>
    <w:rsid w:val="00F27778"/>
    <w:rsid w:val="00F27AAC"/>
    <w:rsid w:val="00F339E3"/>
    <w:rsid w:val="00F34C44"/>
    <w:rsid w:val="00F36E1F"/>
    <w:rsid w:val="00F375B7"/>
    <w:rsid w:val="00F37649"/>
    <w:rsid w:val="00F377C0"/>
    <w:rsid w:val="00F377F3"/>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47D0B"/>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464"/>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1</Pages>
  <Words>19382</Words>
  <Characters>110481</Characters>
  <Application>Microsoft Office Word</Application>
  <DocSecurity>0</DocSecurity>
  <Lines>920</Lines>
  <Paragraphs>259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129604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93</cp:revision>
  <cp:lastPrinted>2018-02-16T07:12:00Z</cp:lastPrinted>
  <dcterms:created xsi:type="dcterms:W3CDTF">2025-03-04T12:43:00Z</dcterms:created>
  <dcterms:modified xsi:type="dcterms:W3CDTF">2026-02-26T10:00:00Z</dcterms:modified>
</cp:coreProperties>
</file>